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F04" w:rsidRDefault="00DB7F04" w:rsidP="00D927AD">
      <w:pPr>
        <w:autoSpaceDE w:val="0"/>
        <w:autoSpaceDN w:val="0"/>
        <w:adjustRightInd w:val="0"/>
        <w:jc w:val="center"/>
        <w:rPr>
          <w:b/>
          <w:bCs/>
        </w:rPr>
      </w:pPr>
      <w:r w:rsidRPr="009157B8">
        <w:rPr>
          <w:b/>
          <w:bCs/>
        </w:rPr>
        <w:t>Dokumentace pro ohlášení stavby uvedené v § 104 odst. 1 písm. a) až e) stavebního zákona nebo pro vydání stavebního povolení,</w:t>
      </w:r>
    </w:p>
    <w:p w:rsidR="00DB7F04" w:rsidRPr="006C71F1" w:rsidRDefault="00DB7F04" w:rsidP="00DB7F04">
      <w:pPr>
        <w:autoSpaceDE w:val="0"/>
        <w:autoSpaceDN w:val="0"/>
        <w:adjustRightInd w:val="0"/>
        <w:jc w:val="center"/>
        <w:rPr>
          <w:b/>
          <w:bCs/>
        </w:rPr>
      </w:pPr>
      <w:r w:rsidRPr="006C71F1">
        <w:rPr>
          <w:b/>
          <w:bCs/>
        </w:rPr>
        <w:t>dle přílohy č.</w:t>
      </w:r>
      <w:r>
        <w:rPr>
          <w:b/>
          <w:bCs/>
        </w:rPr>
        <w:t xml:space="preserve"> 12</w:t>
      </w:r>
      <w:r w:rsidRPr="006C71F1">
        <w:rPr>
          <w:b/>
          <w:bCs/>
        </w:rPr>
        <w:t xml:space="preserve"> k vyhlášce 499/2006 Sb.</w:t>
      </w:r>
    </w:p>
    <w:p w:rsidR="00DB7F04" w:rsidRDefault="00DB7F04" w:rsidP="00DB7F04">
      <w:pPr>
        <w:autoSpaceDE w:val="0"/>
        <w:autoSpaceDN w:val="0"/>
        <w:adjustRightInd w:val="0"/>
        <w:jc w:val="center"/>
        <w:rPr>
          <w:b/>
          <w:bCs/>
        </w:rPr>
      </w:pPr>
    </w:p>
    <w:p w:rsidR="00DB7F04" w:rsidRDefault="00DB7F04" w:rsidP="00DB7F04">
      <w:pPr>
        <w:autoSpaceDE w:val="0"/>
        <w:autoSpaceDN w:val="0"/>
        <w:adjustRightInd w:val="0"/>
        <w:jc w:val="center"/>
        <w:rPr>
          <w:b/>
          <w:bCs/>
        </w:rPr>
      </w:pPr>
    </w:p>
    <w:p w:rsidR="00DB7F04" w:rsidRDefault="00DB7F04" w:rsidP="00DB7F04">
      <w:pPr>
        <w:autoSpaceDE w:val="0"/>
        <w:autoSpaceDN w:val="0"/>
        <w:adjustRightInd w:val="0"/>
        <w:jc w:val="center"/>
        <w:rPr>
          <w:b/>
          <w:bCs/>
        </w:rPr>
      </w:pPr>
    </w:p>
    <w:p w:rsidR="00DB7F04" w:rsidRDefault="00DB7F04" w:rsidP="00DB7F04">
      <w:pPr>
        <w:autoSpaceDE w:val="0"/>
        <w:autoSpaceDN w:val="0"/>
        <w:adjustRightInd w:val="0"/>
        <w:jc w:val="center"/>
        <w:rPr>
          <w:b/>
          <w:bCs/>
        </w:rPr>
      </w:pPr>
    </w:p>
    <w:p w:rsidR="00DB7F04" w:rsidRDefault="00DB7F04" w:rsidP="00DB7F04">
      <w:pPr>
        <w:pStyle w:val="Nadpis1"/>
        <w:autoSpaceDE w:val="0"/>
        <w:autoSpaceDN w:val="0"/>
        <w:adjustRightInd w:val="0"/>
        <w:jc w:val="center"/>
        <w:rPr>
          <w:b/>
          <w:bCs/>
          <w:sz w:val="48"/>
        </w:rPr>
      </w:pPr>
      <w:r>
        <w:rPr>
          <w:b/>
          <w:bCs/>
          <w:sz w:val="48"/>
        </w:rPr>
        <w:t>B. Souhrnná technická zpráva</w:t>
      </w:r>
    </w:p>
    <w:p w:rsidR="00DB7F04" w:rsidRDefault="00DB7F04" w:rsidP="00DB7F04">
      <w:pPr>
        <w:autoSpaceDE w:val="0"/>
        <w:autoSpaceDN w:val="0"/>
        <w:adjustRightInd w:val="0"/>
        <w:jc w:val="center"/>
        <w:rPr>
          <w:b/>
          <w:bCs/>
        </w:rPr>
      </w:pPr>
    </w:p>
    <w:p w:rsidR="00DB7F04" w:rsidRDefault="00DB7F04" w:rsidP="00DB7F04">
      <w:pPr>
        <w:pBdr>
          <w:bottom w:val="single" w:sz="12" w:space="1" w:color="auto"/>
        </w:pBdr>
        <w:autoSpaceDE w:val="0"/>
        <w:autoSpaceDN w:val="0"/>
        <w:adjustRightInd w:val="0"/>
        <w:jc w:val="center"/>
        <w:rPr>
          <w:rFonts w:ascii="Arial" w:hAnsi="Arial" w:cs="Arial"/>
          <w:b/>
          <w:bCs/>
          <w:sz w:val="32"/>
          <w:szCs w:val="32"/>
        </w:rPr>
      </w:pPr>
    </w:p>
    <w:p w:rsidR="00DB7F04" w:rsidRDefault="00DB7F04" w:rsidP="00DB7F04">
      <w:pPr>
        <w:pStyle w:val="Nadpis5"/>
      </w:pPr>
    </w:p>
    <w:p w:rsidR="00DB7F04" w:rsidRPr="00AF073B" w:rsidRDefault="000B11EB" w:rsidP="00DB7F04">
      <w:pPr>
        <w:pBdr>
          <w:bottom w:val="single" w:sz="12" w:space="1" w:color="auto"/>
        </w:pBdr>
        <w:tabs>
          <w:tab w:val="left" w:pos="3926"/>
        </w:tabs>
        <w:autoSpaceDE w:val="0"/>
        <w:autoSpaceDN w:val="0"/>
        <w:adjustRightInd w:val="0"/>
        <w:jc w:val="center"/>
        <w:rPr>
          <w:rFonts w:ascii="Arial" w:hAnsi="Arial" w:cs="Arial"/>
          <w:b/>
          <w:bCs/>
          <w:sz w:val="30"/>
          <w:szCs w:val="32"/>
        </w:rPr>
      </w:pPr>
      <w:r>
        <w:rPr>
          <w:rFonts w:ascii="Arial" w:hAnsi="Arial" w:cs="Arial"/>
          <w:b/>
          <w:bCs/>
          <w:sz w:val="30"/>
          <w:szCs w:val="32"/>
        </w:rPr>
        <w:t>POZOROVATELNA PR JANOVSKÝ MOKŘAD</w:t>
      </w:r>
    </w:p>
    <w:p w:rsidR="00DB7F04" w:rsidRPr="00AF073B" w:rsidRDefault="00DB7F04" w:rsidP="00DB7F04">
      <w:pPr>
        <w:pBdr>
          <w:bottom w:val="single" w:sz="12" w:space="1" w:color="auto"/>
        </w:pBdr>
        <w:tabs>
          <w:tab w:val="left" w:pos="3926"/>
        </w:tabs>
        <w:autoSpaceDE w:val="0"/>
        <w:autoSpaceDN w:val="0"/>
        <w:adjustRightInd w:val="0"/>
        <w:jc w:val="center"/>
        <w:rPr>
          <w:rFonts w:ascii="Arial" w:hAnsi="Arial" w:cs="Arial"/>
          <w:b/>
          <w:bCs/>
          <w:sz w:val="28"/>
          <w:szCs w:val="32"/>
        </w:rPr>
      </w:pPr>
    </w:p>
    <w:p w:rsidR="00DB7F04" w:rsidRDefault="00DB7F04" w:rsidP="00DB7F04">
      <w:pPr>
        <w:tabs>
          <w:tab w:val="left" w:pos="3926"/>
        </w:tabs>
        <w:autoSpaceDE w:val="0"/>
        <w:autoSpaceDN w:val="0"/>
        <w:adjustRightInd w:val="0"/>
        <w:jc w:val="center"/>
        <w:rPr>
          <w:rFonts w:ascii="Arial" w:hAnsi="Arial" w:cs="Arial"/>
          <w:b/>
          <w:bCs/>
          <w:sz w:val="32"/>
          <w:szCs w:val="32"/>
        </w:rPr>
      </w:pPr>
    </w:p>
    <w:p w:rsidR="00DB7F04" w:rsidRDefault="00DB7F04" w:rsidP="00DB7F04">
      <w:pPr>
        <w:tabs>
          <w:tab w:val="left" w:pos="3926"/>
        </w:tabs>
        <w:autoSpaceDE w:val="0"/>
        <w:autoSpaceDN w:val="0"/>
        <w:adjustRightInd w:val="0"/>
        <w:jc w:val="center"/>
        <w:rPr>
          <w:rFonts w:ascii="Arial" w:hAnsi="Arial" w:cs="Arial"/>
          <w:b/>
          <w:bCs/>
          <w:sz w:val="32"/>
          <w:szCs w:val="32"/>
        </w:rPr>
      </w:pPr>
    </w:p>
    <w:p w:rsidR="00DB7F04" w:rsidRDefault="00DB7F04" w:rsidP="00DB7F04">
      <w:pPr>
        <w:tabs>
          <w:tab w:val="left" w:pos="3926"/>
        </w:tabs>
        <w:autoSpaceDE w:val="0"/>
        <w:autoSpaceDN w:val="0"/>
        <w:adjustRightInd w:val="0"/>
        <w:rPr>
          <w:rFonts w:ascii="Arial" w:hAnsi="Arial" w:cs="Arial"/>
          <w:b/>
          <w:bCs/>
          <w:sz w:val="32"/>
          <w:szCs w:val="32"/>
        </w:rPr>
      </w:pPr>
    </w:p>
    <w:p w:rsidR="00DB7F04" w:rsidRDefault="00DB7F04" w:rsidP="00DB7F04">
      <w:pPr>
        <w:pStyle w:val="Prosttext"/>
        <w:rPr>
          <w:rFonts w:ascii="Times New Roman" w:hAnsi="Times New Roman" w:cs="Times New Roman"/>
          <w:sz w:val="24"/>
          <w:szCs w:val="24"/>
        </w:rPr>
      </w:pPr>
    </w:p>
    <w:p w:rsidR="00DB7F04" w:rsidRPr="001673F9" w:rsidRDefault="00DB7F04" w:rsidP="00DB7F04">
      <w:pPr>
        <w:pStyle w:val="Prosttext"/>
        <w:rPr>
          <w:rFonts w:ascii="Times New Roman" w:hAnsi="Times New Roman" w:cs="Times New Roman"/>
          <w:sz w:val="24"/>
          <w:szCs w:val="24"/>
        </w:rPr>
      </w:pPr>
      <w:r>
        <w:rPr>
          <w:rFonts w:ascii="Times New Roman" w:hAnsi="Times New Roman" w:cs="Times New Roman"/>
          <w:b/>
          <w:sz w:val="24"/>
          <w:szCs w:val="24"/>
        </w:rPr>
        <w:t>Stavebník :</w:t>
      </w:r>
      <w:r>
        <w:rPr>
          <w:rFonts w:ascii="Times New Roman" w:hAnsi="Times New Roman" w:cs="Times New Roman"/>
          <w:b/>
          <w:sz w:val="24"/>
          <w:szCs w:val="24"/>
        </w:rPr>
        <w:tab/>
      </w:r>
      <w:r>
        <w:rPr>
          <w:rFonts w:ascii="Times New Roman" w:hAnsi="Times New Roman" w:cs="Times New Roman"/>
          <w:b/>
          <w:sz w:val="24"/>
          <w:szCs w:val="24"/>
        </w:rPr>
        <w:tab/>
      </w:r>
      <w:r w:rsidRPr="001673F9">
        <w:rPr>
          <w:rFonts w:ascii="Times New Roman" w:hAnsi="Times New Roman" w:cs="Times New Roman"/>
          <w:sz w:val="24"/>
          <w:szCs w:val="24"/>
        </w:rPr>
        <w:t xml:space="preserve">Plzeňský kraj, </w:t>
      </w:r>
    </w:p>
    <w:p w:rsidR="00DB7F04" w:rsidRPr="001673F9" w:rsidRDefault="00DB7F04" w:rsidP="00DB7F04">
      <w:pPr>
        <w:pStyle w:val="Prosttext"/>
        <w:ind w:left="1416" w:firstLine="708"/>
        <w:rPr>
          <w:rFonts w:ascii="Times New Roman" w:hAnsi="Times New Roman" w:cs="Times New Roman"/>
          <w:sz w:val="24"/>
          <w:szCs w:val="24"/>
        </w:rPr>
      </w:pPr>
      <w:r w:rsidRPr="001673F9">
        <w:rPr>
          <w:rFonts w:ascii="Times New Roman" w:hAnsi="Times New Roman" w:cs="Times New Roman"/>
          <w:sz w:val="24"/>
          <w:szCs w:val="24"/>
        </w:rPr>
        <w:t xml:space="preserve">Škroupova 1760/18, </w:t>
      </w:r>
    </w:p>
    <w:p w:rsidR="00DB7F04" w:rsidRPr="00AF073B" w:rsidRDefault="00DB7F04" w:rsidP="00DB7F04">
      <w:pPr>
        <w:pStyle w:val="Prosttext"/>
        <w:ind w:left="1416" w:firstLine="708"/>
        <w:rPr>
          <w:rFonts w:ascii="Times New Roman" w:hAnsi="Times New Roman" w:cs="Times New Roman"/>
          <w:sz w:val="24"/>
          <w:szCs w:val="24"/>
        </w:rPr>
      </w:pPr>
      <w:r w:rsidRPr="001673F9">
        <w:rPr>
          <w:rFonts w:ascii="Times New Roman" w:hAnsi="Times New Roman" w:cs="Times New Roman"/>
          <w:sz w:val="24"/>
          <w:szCs w:val="24"/>
        </w:rPr>
        <w:t>Jižní Předměstí, 30100 Plzeň</w:t>
      </w:r>
    </w:p>
    <w:p w:rsidR="00DB7F04" w:rsidRDefault="00DB7F04" w:rsidP="00DB7F04">
      <w:pPr>
        <w:pStyle w:val="Prosttext"/>
        <w:rPr>
          <w:rFonts w:ascii="Times New Roman" w:hAnsi="Times New Roman" w:cs="Times New Roman"/>
          <w:sz w:val="24"/>
          <w:szCs w:val="24"/>
        </w:rPr>
      </w:pPr>
    </w:p>
    <w:p w:rsidR="00DB7F04" w:rsidRDefault="00C467F6" w:rsidP="00DB7F04">
      <w:pPr>
        <w:pStyle w:val="Prosttext"/>
        <w:ind w:left="1416" w:firstLine="708"/>
        <w:rPr>
          <w:rFonts w:ascii="Times New Roman" w:hAnsi="Times New Roman" w:cs="Times New Roman"/>
          <w:sz w:val="24"/>
          <w:szCs w:val="24"/>
        </w:rPr>
      </w:pPr>
      <w:r>
        <w:rPr>
          <w:rFonts w:ascii="Times New Roman" w:hAnsi="Times New Roman" w:cs="Times New Roman"/>
          <w:sz w:val="24"/>
          <w:szCs w:val="24"/>
        </w:rPr>
        <w:t xml:space="preserve">IČO: </w:t>
      </w:r>
      <w:r w:rsidR="00DB7F04" w:rsidRPr="00815355">
        <w:rPr>
          <w:rFonts w:ascii="Times New Roman" w:hAnsi="Times New Roman" w:cs="Times New Roman"/>
          <w:sz w:val="24"/>
          <w:szCs w:val="24"/>
        </w:rPr>
        <w:t>26072220</w:t>
      </w:r>
    </w:p>
    <w:p w:rsidR="00DB7F04" w:rsidRDefault="00DB7F04" w:rsidP="00DB7F04">
      <w:pPr>
        <w:pStyle w:val="Prosttext"/>
        <w:rPr>
          <w:rFonts w:ascii="Times New Roman" w:hAnsi="Times New Roman" w:cs="Times New Roman"/>
          <w:sz w:val="24"/>
          <w:szCs w:val="24"/>
        </w:rPr>
      </w:pPr>
    </w:p>
    <w:p w:rsidR="00DB7F04" w:rsidRDefault="00DB7F04" w:rsidP="00DB7F04">
      <w:pPr>
        <w:pStyle w:val="Prosttext"/>
        <w:rPr>
          <w:rFonts w:ascii="Times New Roman" w:hAnsi="Times New Roman" w:cs="Times New Roman"/>
          <w:sz w:val="24"/>
          <w:szCs w:val="24"/>
        </w:rPr>
      </w:pPr>
      <w:r>
        <w:rPr>
          <w:rFonts w:ascii="Times New Roman" w:hAnsi="Times New Roman" w:cs="Times New Roman"/>
          <w:b/>
          <w:sz w:val="24"/>
          <w:szCs w:val="24"/>
        </w:rPr>
        <w:t>Zhotovitel PD :</w:t>
      </w:r>
      <w:r>
        <w:rPr>
          <w:rFonts w:ascii="Times New Roman" w:hAnsi="Times New Roman" w:cs="Times New Roman"/>
          <w:b/>
          <w:sz w:val="24"/>
          <w:szCs w:val="24"/>
        </w:rPr>
        <w:tab/>
      </w:r>
      <w:r w:rsidR="000A28CB">
        <w:rPr>
          <w:rFonts w:ascii="Times New Roman" w:hAnsi="Times New Roman" w:cs="Times New Roman"/>
          <w:sz w:val="24"/>
          <w:szCs w:val="24"/>
        </w:rPr>
        <w:t>Ing. Radek Č</w:t>
      </w:r>
      <w:r>
        <w:rPr>
          <w:rFonts w:ascii="Times New Roman" w:hAnsi="Times New Roman" w:cs="Times New Roman"/>
          <w:sz w:val="24"/>
          <w:szCs w:val="24"/>
        </w:rPr>
        <w:t>erný</w:t>
      </w:r>
    </w:p>
    <w:p w:rsidR="00DB7F04" w:rsidRDefault="00DB7F04" w:rsidP="00DB7F04">
      <w:pPr>
        <w:pStyle w:val="Prosttext"/>
        <w:ind w:left="1416" w:firstLine="708"/>
        <w:rPr>
          <w:rFonts w:ascii="Times New Roman" w:hAnsi="Times New Roman" w:cs="Times New Roman"/>
          <w:sz w:val="24"/>
          <w:szCs w:val="24"/>
        </w:rPr>
      </w:pPr>
      <w:r>
        <w:rPr>
          <w:rFonts w:ascii="Times New Roman" w:hAnsi="Times New Roman" w:cs="Times New Roman"/>
          <w:sz w:val="24"/>
          <w:szCs w:val="24"/>
        </w:rPr>
        <w:t>Č. Holase 1342</w:t>
      </w:r>
    </w:p>
    <w:p w:rsidR="00DB7F04" w:rsidRDefault="00DB7F04" w:rsidP="00DB7F04">
      <w:pPr>
        <w:pStyle w:val="Prosttext"/>
        <w:ind w:left="1416" w:firstLine="708"/>
        <w:rPr>
          <w:rFonts w:ascii="Times New Roman" w:hAnsi="Times New Roman" w:cs="Times New Roman"/>
          <w:sz w:val="24"/>
          <w:szCs w:val="24"/>
        </w:rPr>
      </w:pPr>
      <w:r>
        <w:rPr>
          <w:rFonts w:ascii="Times New Roman" w:hAnsi="Times New Roman" w:cs="Times New Roman"/>
          <w:sz w:val="24"/>
          <w:szCs w:val="24"/>
        </w:rPr>
        <w:t>399 01 Milevsko</w:t>
      </w:r>
    </w:p>
    <w:p w:rsidR="00DB7F04" w:rsidRDefault="00DB7F04" w:rsidP="00DB7F04">
      <w:pPr>
        <w:pStyle w:val="Prosttext"/>
        <w:rPr>
          <w:rFonts w:ascii="Times New Roman" w:hAnsi="Times New Roman" w:cs="Times New Roman"/>
          <w:sz w:val="24"/>
          <w:szCs w:val="24"/>
        </w:rPr>
      </w:pPr>
    </w:p>
    <w:p w:rsidR="00DB7F04" w:rsidRDefault="00DB7F04" w:rsidP="00DB7F04">
      <w:pPr>
        <w:pStyle w:val="Prosttext"/>
        <w:ind w:left="1416" w:firstLine="708"/>
        <w:rPr>
          <w:rFonts w:ascii="Times New Roman" w:hAnsi="Times New Roman" w:cs="Times New Roman"/>
          <w:sz w:val="24"/>
          <w:szCs w:val="24"/>
        </w:rPr>
      </w:pPr>
      <w:r>
        <w:rPr>
          <w:rFonts w:ascii="Times New Roman" w:hAnsi="Times New Roman" w:cs="Times New Roman"/>
          <w:sz w:val="24"/>
          <w:szCs w:val="24"/>
        </w:rPr>
        <w:t>ČKAIT :  Autorizovaný inženýr pro pozemní stavby, č.0100273</w:t>
      </w:r>
    </w:p>
    <w:p w:rsidR="00DB7F04" w:rsidRDefault="00DB7F04" w:rsidP="00DB7F04">
      <w:pPr>
        <w:autoSpaceDE w:val="0"/>
        <w:autoSpaceDN w:val="0"/>
        <w:adjustRightInd w:val="0"/>
      </w:pPr>
      <w:r>
        <w:rPr>
          <w:b/>
          <w:bCs/>
        </w:rPr>
        <w:tab/>
      </w:r>
      <w:r>
        <w:rPr>
          <w:b/>
          <w:bCs/>
        </w:rPr>
        <w:tab/>
      </w:r>
      <w:r>
        <w:rPr>
          <w:b/>
          <w:bCs/>
        </w:rPr>
        <w:tab/>
      </w:r>
      <w:r>
        <w:t>IČO : 10305351</w:t>
      </w:r>
    </w:p>
    <w:p w:rsidR="00DB7F04" w:rsidRDefault="00DB7F04" w:rsidP="00DB7F04">
      <w:pPr>
        <w:autoSpaceDE w:val="0"/>
        <w:autoSpaceDN w:val="0"/>
        <w:adjustRightInd w:val="0"/>
      </w:pPr>
    </w:p>
    <w:p w:rsidR="00DB7F04" w:rsidRDefault="00DB7F04" w:rsidP="00DB7F04">
      <w:pPr>
        <w:autoSpaceDE w:val="0"/>
        <w:autoSpaceDN w:val="0"/>
        <w:adjustRightInd w:val="0"/>
      </w:pPr>
    </w:p>
    <w:p w:rsidR="00DB7F04" w:rsidRDefault="00DB7F04" w:rsidP="00DB7F04">
      <w:pPr>
        <w:pStyle w:val="Prosttext"/>
        <w:rPr>
          <w:rFonts w:ascii="Times New Roman" w:hAnsi="Times New Roman" w:cs="Times New Roman"/>
          <w:b/>
          <w:sz w:val="24"/>
          <w:szCs w:val="24"/>
        </w:rPr>
      </w:pPr>
      <w:r>
        <w:rPr>
          <w:rFonts w:ascii="Times New Roman" w:hAnsi="Times New Roman" w:cs="Times New Roman"/>
          <w:b/>
          <w:sz w:val="24"/>
          <w:szCs w:val="24"/>
        </w:rPr>
        <w:t>Základní charakteristika stavby :</w:t>
      </w:r>
    </w:p>
    <w:p w:rsidR="00DB7F04" w:rsidRDefault="00DB7F04" w:rsidP="00DB7F04">
      <w:pPr>
        <w:pStyle w:val="Prosttext"/>
        <w:ind w:firstLine="720"/>
        <w:rPr>
          <w:rFonts w:ascii="Times New Roman" w:hAnsi="Times New Roman" w:cs="Times New Roman"/>
          <w:sz w:val="24"/>
        </w:rPr>
      </w:pPr>
      <w:r>
        <w:rPr>
          <w:rFonts w:ascii="Times New Roman" w:hAnsi="Times New Roman" w:cs="Times New Roman"/>
          <w:sz w:val="24"/>
        </w:rPr>
        <w:t>NOVOS</w:t>
      </w:r>
      <w:r w:rsidR="000B11EB">
        <w:rPr>
          <w:rFonts w:ascii="Times New Roman" w:hAnsi="Times New Roman" w:cs="Times New Roman"/>
          <w:sz w:val="24"/>
        </w:rPr>
        <w:t>TAVBA -  POZOROVATELNY  PR  JAN</w:t>
      </w:r>
      <w:r>
        <w:rPr>
          <w:rFonts w:ascii="Times New Roman" w:hAnsi="Times New Roman" w:cs="Times New Roman"/>
          <w:sz w:val="24"/>
        </w:rPr>
        <w:t>OVSKÝ MOKŘAD</w:t>
      </w:r>
    </w:p>
    <w:p w:rsidR="00DB7F04" w:rsidRPr="00AF073B" w:rsidRDefault="00DB7F04" w:rsidP="00DB7F04">
      <w:pPr>
        <w:pStyle w:val="Prosttext"/>
        <w:ind w:firstLine="720"/>
        <w:rPr>
          <w:rFonts w:ascii="Times New Roman" w:hAnsi="Times New Roman" w:cs="Times New Roman"/>
          <w:sz w:val="24"/>
        </w:rPr>
      </w:pPr>
      <w:r w:rsidRPr="00AF073B">
        <w:rPr>
          <w:rFonts w:ascii="Times New Roman" w:hAnsi="Times New Roman" w:cs="Times New Roman"/>
          <w:sz w:val="24"/>
          <w:szCs w:val="24"/>
        </w:rPr>
        <w:t>k.ú.</w:t>
      </w:r>
      <w:r>
        <w:rPr>
          <w:rFonts w:ascii="Times New Roman" w:hAnsi="Times New Roman" w:cs="Times New Roman"/>
          <w:sz w:val="24"/>
          <w:szCs w:val="24"/>
        </w:rPr>
        <w:t xml:space="preserve"> NÝŘANY</w:t>
      </w:r>
      <w:r w:rsidRPr="00AF073B">
        <w:rPr>
          <w:rFonts w:ascii="Times New Roman" w:hAnsi="Times New Roman" w:cs="Times New Roman"/>
          <w:sz w:val="24"/>
          <w:szCs w:val="24"/>
        </w:rPr>
        <w:t xml:space="preserve"> </w:t>
      </w:r>
    </w:p>
    <w:p w:rsidR="00DB7F04" w:rsidRPr="00AF073B" w:rsidRDefault="00DB7F04" w:rsidP="00DB7F04">
      <w:pPr>
        <w:autoSpaceDE w:val="0"/>
        <w:autoSpaceDN w:val="0"/>
        <w:adjustRightInd w:val="0"/>
        <w:ind w:firstLine="708"/>
        <w:rPr>
          <w:b/>
          <w:bCs/>
        </w:rPr>
      </w:pPr>
      <w:r w:rsidRPr="00AF073B">
        <w:t>p.č.p.</w:t>
      </w:r>
      <w:r>
        <w:t xml:space="preserve"> 2031/1</w:t>
      </w:r>
    </w:p>
    <w:p w:rsidR="00DB7F04" w:rsidRDefault="00DB7F04" w:rsidP="00DB7F04">
      <w:pPr>
        <w:autoSpaceDE w:val="0"/>
        <w:autoSpaceDN w:val="0"/>
        <w:adjustRightInd w:val="0"/>
        <w:jc w:val="center"/>
        <w:rPr>
          <w:b/>
          <w:bCs/>
        </w:rPr>
      </w:pPr>
      <w:r>
        <w:rPr>
          <w:b/>
          <w:bCs/>
        </w:rPr>
        <w:t xml:space="preserve"> </w:t>
      </w:r>
    </w:p>
    <w:p w:rsidR="00DB7F04" w:rsidRDefault="00DB7F04" w:rsidP="00DB7F04">
      <w:pPr>
        <w:autoSpaceDE w:val="0"/>
        <w:autoSpaceDN w:val="0"/>
        <w:adjustRightInd w:val="0"/>
        <w:jc w:val="center"/>
        <w:rPr>
          <w:b/>
          <w:bCs/>
        </w:rPr>
      </w:pPr>
    </w:p>
    <w:p w:rsidR="00DB7F04" w:rsidRDefault="00DB7F04" w:rsidP="00DB7F04">
      <w:pPr>
        <w:autoSpaceDE w:val="0"/>
        <w:autoSpaceDN w:val="0"/>
        <w:adjustRightInd w:val="0"/>
        <w:jc w:val="center"/>
        <w:rPr>
          <w:b/>
          <w:bCs/>
        </w:rPr>
      </w:pPr>
    </w:p>
    <w:p w:rsidR="00DB7F04" w:rsidRDefault="00DB7F04" w:rsidP="00DB7F04">
      <w:pPr>
        <w:autoSpaceDE w:val="0"/>
        <w:autoSpaceDN w:val="0"/>
        <w:adjustRightInd w:val="0"/>
        <w:jc w:val="center"/>
        <w:rPr>
          <w:b/>
          <w:bCs/>
        </w:rPr>
      </w:pPr>
    </w:p>
    <w:p w:rsidR="00DB7F04" w:rsidRDefault="00DB7F04" w:rsidP="00DB7F04">
      <w:pPr>
        <w:autoSpaceDE w:val="0"/>
        <w:autoSpaceDN w:val="0"/>
        <w:adjustRightInd w:val="0"/>
        <w:jc w:val="center"/>
        <w:rPr>
          <w:b/>
          <w:bCs/>
        </w:rPr>
      </w:pPr>
    </w:p>
    <w:p w:rsidR="00DB7F04" w:rsidRDefault="00DB7F04" w:rsidP="00DB7F04">
      <w:pPr>
        <w:autoSpaceDE w:val="0"/>
        <w:autoSpaceDN w:val="0"/>
        <w:adjustRightInd w:val="0"/>
        <w:jc w:val="center"/>
      </w:pPr>
    </w:p>
    <w:p w:rsidR="00DB7F04" w:rsidRDefault="00DB7F04" w:rsidP="00DB7F04">
      <w:pPr>
        <w:autoSpaceDE w:val="0"/>
        <w:autoSpaceDN w:val="0"/>
        <w:adjustRightInd w:val="0"/>
        <w:jc w:val="center"/>
      </w:pPr>
    </w:p>
    <w:p w:rsidR="00DB7F04" w:rsidRDefault="00DB7F04" w:rsidP="00DB7F04">
      <w:pPr>
        <w:autoSpaceDE w:val="0"/>
        <w:autoSpaceDN w:val="0"/>
        <w:adjustRightInd w:val="0"/>
        <w:jc w:val="center"/>
      </w:pPr>
    </w:p>
    <w:p w:rsidR="00DB7F04" w:rsidRDefault="00DB7F04" w:rsidP="00DB7F04">
      <w:pPr>
        <w:autoSpaceDE w:val="0"/>
        <w:autoSpaceDN w:val="0"/>
        <w:adjustRightInd w:val="0"/>
      </w:pPr>
    </w:p>
    <w:p w:rsidR="00DB7F04" w:rsidRDefault="00DB7F04" w:rsidP="00DB7F04">
      <w:pPr>
        <w:autoSpaceDE w:val="0"/>
        <w:autoSpaceDN w:val="0"/>
        <w:adjustRightInd w:val="0"/>
        <w:jc w:val="right"/>
      </w:pPr>
      <w:r>
        <w:t>V Milevsku 04/2022</w:t>
      </w:r>
    </w:p>
    <w:p w:rsidR="00DB7F04" w:rsidRDefault="00DB7F04" w:rsidP="00DB7F04">
      <w:pPr>
        <w:rPr>
          <w:b/>
          <w:u w:val="single"/>
        </w:rPr>
        <w:sectPr w:rsidR="00DB7F04">
          <w:footerReference w:type="default" r:id="rId7"/>
          <w:pgSz w:w="11906" w:h="16838"/>
          <w:pgMar w:top="1417" w:right="1417" w:bottom="1417" w:left="1417" w:header="708" w:footer="708" w:gutter="0"/>
          <w:cols w:space="708"/>
          <w:docGrid w:linePitch="360"/>
        </w:sectPr>
      </w:pPr>
    </w:p>
    <w:p w:rsidR="00DB7F04" w:rsidRDefault="00DB7F04" w:rsidP="00DB7F04">
      <w:pPr>
        <w:jc w:val="both"/>
        <w:rPr>
          <w:b/>
          <w:u w:val="single"/>
        </w:rPr>
      </w:pPr>
      <w:r w:rsidRPr="004435E1">
        <w:rPr>
          <w:b/>
          <w:u w:val="single"/>
        </w:rPr>
        <w:lastRenderedPageBreak/>
        <w:t>B.1 Popis území stavby</w:t>
      </w:r>
    </w:p>
    <w:p w:rsidR="00DB7F04" w:rsidRPr="00A731B9" w:rsidRDefault="00DB7F04" w:rsidP="00DB7F04">
      <w:pPr>
        <w:pStyle w:val="l5"/>
        <w:numPr>
          <w:ilvl w:val="0"/>
          <w:numId w:val="11"/>
        </w:numPr>
        <w:spacing w:before="0" w:beforeAutospacing="0" w:after="0" w:afterAutospacing="0"/>
        <w:ind w:left="425" w:hanging="425"/>
        <w:jc w:val="both"/>
        <w:rPr>
          <w:i/>
        </w:rPr>
      </w:pPr>
      <w:r w:rsidRPr="00A731B9">
        <w:rPr>
          <w:i/>
        </w:rPr>
        <w:t>Charakteristika území a stavebního pozemku, zastavěné území a nezastavěné území, soulad navrhované stavby s charakterem území, dosavadní využití a zastavěnost území</w:t>
      </w:r>
    </w:p>
    <w:p w:rsidR="00DB7F04" w:rsidRDefault="000B11EB" w:rsidP="00DB7F04">
      <w:pPr>
        <w:pStyle w:val="l5"/>
        <w:spacing w:before="0" w:beforeAutospacing="0" w:after="0" w:afterAutospacing="0"/>
        <w:ind w:firstLine="426"/>
        <w:jc w:val="both"/>
      </w:pPr>
      <w:r>
        <w:t>Dřevěná pozorovatelna</w:t>
      </w:r>
      <w:r w:rsidR="00DB7F04">
        <w:t xml:space="preserve"> </w:t>
      </w:r>
      <w:r w:rsidR="00124A92">
        <w:t>se nachází</w:t>
      </w:r>
      <w:r w:rsidR="004A1F5E">
        <w:t xml:space="preserve"> v pastevní</w:t>
      </w:r>
      <w:r w:rsidR="00265FE5">
        <w:t xml:space="preserve"> rezervaci Janovský</w:t>
      </w:r>
      <w:r>
        <w:t xml:space="preserve"> mokřad </w:t>
      </w:r>
      <w:r w:rsidR="00DB7F04">
        <w:t>, kte</w:t>
      </w:r>
      <w:r>
        <w:t>rá se nachází jihovýchodně od bývalého dolu Ziegler a jižně od města Nýřany.</w:t>
      </w:r>
      <w:r w:rsidR="00DB7F04">
        <w:t xml:space="preserve"> Stavba se nachází na pozemku p.č.p. </w:t>
      </w:r>
      <w:r w:rsidR="00815801">
        <w:t xml:space="preserve">2031/1 </w:t>
      </w:r>
      <w:r w:rsidR="00815801" w:rsidRPr="00D927AD">
        <w:t>(</w:t>
      </w:r>
      <w:ins w:id="0" w:author="Radek Černý" w:date="2022-04-19T07:50:00Z">
        <w:r w:rsidR="00D927AD" w:rsidRPr="00D927AD">
          <w:t>trvalý travní porost</w:t>
        </w:r>
      </w:ins>
      <w:r w:rsidR="00DB7F04" w:rsidRPr="00D927AD">
        <w:t xml:space="preserve">) o výměře </w:t>
      </w:r>
      <w:ins w:id="1" w:author="Radek Černý" w:date="2022-04-19T07:50:00Z">
        <w:r w:rsidR="00D927AD" w:rsidRPr="00D927AD">
          <w:t>28240</w:t>
        </w:r>
      </w:ins>
      <w:r w:rsidR="00D927AD" w:rsidRPr="00D927AD">
        <w:t xml:space="preserve">1 </w:t>
      </w:r>
      <w:r w:rsidR="00DB7F04" w:rsidRPr="00D927AD">
        <w:t>m</w:t>
      </w:r>
      <w:r w:rsidR="00DB7F04" w:rsidRPr="00D927AD">
        <w:rPr>
          <w:vertAlign w:val="superscript"/>
        </w:rPr>
        <w:t>2</w:t>
      </w:r>
      <w:r w:rsidR="00DB7F04">
        <w:t xml:space="preserve"> , k.ú.</w:t>
      </w:r>
      <w:r w:rsidR="00815801">
        <w:t xml:space="preserve"> Nýřany</w:t>
      </w:r>
      <w:r w:rsidR="00DB7F04">
        <w:t>.</w:t>
      </w:r>
    </w:p>
    <w:p w:rsidR="00DB7F04" w:rsidRDefault="00DB7F04" w:rsidP="00DB7F04">
      <w:pPr>
        <w:pStyle w:val="l5"/>
        <w:spacing w:before="0" w:beforeAutospacing="0" w:after="0" w:afterAutospacing="0"/>
        <w:ind w:firstLine="426"/>
        <w:jc w:val="both"/>
      </w:pPr>
    </w:p>
    <w:p w:rsidR="00DB7F04" w:rsidRPr="00A731B9" w:rsidRDefault="00DB7F04" w:rsidP="00DB7F04">
      <w:pPr>
        <w:pStyle w:val="l5"/>
        <w:numPr>
          <w:ilvl w:val="0"/>
          <w:numId w:val="11"/>
        </w:numPr>
        <w:spacing w:before="0" w:beforeAutospacing="0" w:after="0" w:afterAutospacing="0"/>
        <w:ind w:left="425" w:hanging="425"/>
        <w:jc w:val="both"/>
        <w:rPr>
          <w:i/>
        </w:rPr>
      </w:pPr>
      <w:r w:rsidRPr="00A731B9">
        <w:rPr>
          <w:i/>
        </w:rPr>
        <w:t>Údaje o souladu u s územním rozhodnutím nebo regulačním plánem nebo veřejnoprávní smlouvou územní rozhodnutí nahrazující anebo územním souhlasem</w:t>
      </w:r>
    </w:p>
    <w:p w:rsidR="00DB7F04" w:rsidRDefault="00D927AD" w:rsidP="00DB7F04">
      <w:pPr>
        <w:pStyle w:val="l5"/>
        <w:spacing w:before="0" w:beforeAutospacing="0" w:after="0" w:afterAutospacing="0"/>
        <w:ind w:firstLine="426"/>
        <w:jc w:val="both"/>
      </w:pPr>
      <w:r>
        <w:t>Novostavba dřevěné pozorovatelny v</w:t>
      </w:r>
      <w:r w:rsidR="000B11EB">
        <w:t> Jan</w:t>
      </w:r>
      <w:r>
        <w:t>ovském mokřadu.</w:t>
      </w:r>
    </w:p>
    <w:p w:rsidR="00DB7F04" w:rsidRPr="00A731B9" w:rsidRDefault="00DB7F04" w:rsidP="00DB7F04">
      <w:pPr>
        <w:pStyle w:val="l5"/>
        <w:numPr>
          <w:ilvl w:val="0"/>
          <w:numId w:val="11"/>
        </w:numPr>
        <w:spacing w:before="0" w:beforeAutospacing="0" w:after="0" w:afterAutospacing="0"/>
        <w:ind w:left="425" w:hanging="425"/>
        <w:jc w:val="both"/>
        <w:rPr>
          <w:i/>
        </w:rPr>
      </w:pPr>
      <w:r w:rsidRPr="00A731B9">
        <w:rPr>
          <w:i/>
        </w:rPr>
        <w:t>Údaje o souladu s územně plánovací dokumentací, v případě stavebních úprav podmiňujících změnu v užívání stavby</w:t>
      </w:r>
    </w:p>
    <w:p w:rsidR="00DB7F04" w:rsidRDefault="00FB5676" w:rsidP="00DB7F04">
      <w:pPr>
        <w:pStyle w:val="l5"/>
        <w:spacing w:before="0" w:beforeAutospacing="0" w:after="0" w:afterAutospacing="0"/>
        <w:ind w:firstLine="426"/>
        <w:jc w:val="both"/>
      </w:pPr>
      <w:r>
        <w:t>Stavební práce - novostavba</w:t>
      </w:r>
      <w:r w:rsidR="00DB7F04">
        <w:t xml:space="preserve"> </w:t>
      </w:r>
      <w:r>
        <w:t>pozorovatelny</w:t>
      </w:r>
      <w:r w:rsidR="00DB7F04" w:rsidRPr="00C526A5">
        <w:t>.</w:t>
      </w:r>
    </w:p>
    <w:p w:rsidR="00DB7F04" w:rsidRDefault="00DB7F04" w:rsidP="00DB7F04">
      <w:pPr>
        <w:pStyle w:val="l5"/>
        <w:spacing w:before="0" w:beforeAutospacing="0" w:after="0" w:afterAutospacing="0"/>
        <w:ind w:firstLine="426"/>
        <w:jc w:val="both"/>
      </w:pPr>
    </w:p>
    <w:p w:rsidR="00DB7F04" w:rsidRPr="00A731B9" w:rsidRDefault="00DB7F04" w:rsidP="00DB7F04">
      <w:pPr>
        <w:pStyle w:val="l5"/>
        <w:numPr>
          <w:ilvl w:val="0"/>
          <w:numId w:val="11"/>
        </w:numPr>
        <w:spacing w:before="0" w:beforeAutospacing="0" w:after="0" w:afterAutospacing="0"/>
        <w:ind w:left="425" w:hanging="425"/>
        <w:jc w:val="both"/>
        <w:rPr>
          <w:i/>
        </w:rPr>
      </w:pPr>
      <w:r w:rsidRPr="00A731B9">
        <w:rPr>
          <w:i/>
        </w:rPr>
        <w:t>Informace o vydaných rozhodnutích o povolení výjimky z obecných požadavků na využívání území</w:t>
      </w:r>
    </w:p>
    <w:p w:rsidR="00DB7F04" w:rsidRPr="00A40BDF" w:rsidRDefault="00DB7F04" w:rsidP="00DB7F04">
      <w:pPr>
        <w:pStyle w:val="l5"/>
        <w:spacing w:before="0" w:beforeAutospacing="0" w:after="0" w:afterAutospacing="0"/>
        <w:ind w:firstLine="426"/>
        <w:jc w:val="both"/>
      </w:pPr>
      <w:r w:rsidRPr="00A40BDF">
        <w:t>Rozhodnutí o povolení výjimky z obecných požadavků na využívání území není uvažováno.</w:t>
      </w:r>
    </w:p>
    <w:p w:rsidR="00DB7F04" w:rsidRDefault="00DB7F04" w:rsidP="00DB7F04">
      <w:pPr>
        <w:pStyle w:val="l5"/>
        <w:spacing w:before="0" w:beforeAutospacing="0" w:after="0" w:afterAutospacing="0"/>
        <w:ind w:firstLine="426"/>
        <w:jc w:val="both"/>
      </w:pPr>
      <w:r w:rsidRPr="00A40BDF">
        <w:t xml:space="preserve">Při </w:t>
      </w:r>
      <w:r w:rsidR="00FB5676">
        <w:t>novostavbě</w:t>
      </w:r>
      <w:r>
        <w:t xml:space="preserve"> </w:t>
      </w:r>
      <w:r w:rsidR="00FB5676">
        <w:t>pozorovatelny</w:t>
      </w:r>
      <w:r w:rsidRPr="00A40BDF">
        <w:t xml:space="preserve"> bude dodržena vyhláška č.268/2009 o technických požadavcích na stavby v platném znění. Při výstavbě budou dodrženy obecně technické požadavky na výstavbu a platné technologické předpisy a ČSN, zákony a vyhlášky související s výstavbou.</w:t>
      </w:r>
    </w:p>
    <w:p w:rsidR="00DB7F04" w:rsidRDefault="00DB7F04" w:rsidP="00DB7F04">
      <w:pPr>
        <w:pStyle w:val="l5"/>
        <w:spacing w:before="0" w:beforeAutospacing="0" w:after="0" w:afterAutospacing="0"/>
        <w:ind w:firstLine="426"/>
        <w:jc w:val="both"/>
      </w:pPr>
    </w:p>
    <w:p w:rsidR="00DB7F04" w:rsidRPr="00A731B9" w:rsidRDefault="00DB7F04" w:rsidP="00DB7F04">
      <w:pPr>
        <w:pStyle w:val="l5"/>
        <w:numPr>
          <w:ilvl w:val="0"/>
          <w:numId w:val="11"/>
        </w:numPr>
        <w:spacing w:before="0" w:beforeAutospacing="0" w:after="0" w:afterAutospacing="0"/>
        <w:ind w:left="425" w:hanging="425"/>
        <w:jc w:val="both"/>
        <w:rPr>
          <w:i/>
        </w:rPr>
      </w:pPr>
      <w:r w:rsidRPr="00A731B9">
        <w:rPr>
          <w:i/>
        </w:rPr>
        <w:t>Informace o tom, zda a v jakých částech dokumentace jsou zohledněny podmínky závazných stanovisek dotčených orgánů</w:t>
      </w:r>
    </w:p>
    <w:p w:rsidR="00DB7F04" w:rsidRPr="00C3583D" w:rsidRDefault="00DB7F04" w:rsidP="00DB7F04">
      <w:pPr>
        <w:pStyle w:val="l5"/>
        <w:spacing w:before="0" w:beforeAutospacing="0" w:after="0" w:afterAutospacing="0"/>
        <w:ind w:firstLine="426"/>
        <w:jc w:val="both"/>
      </w:pPr>
      <w:r w:rsidRPr="00C3583D">
        <w:t>Vyjádření a podmínky závazných stanovisek dotčených orgánů jsou přiloženy v Dokladové části</w:t>
      </w:r>
      <w:r>
        <w:t>.</w:t>
      </w:r>
    </w:p>
    <w:p w:rsidR="00DB7F04" w:rsidRDefault="00DB7F04" w:rsidP="00DB7F04">
      <w:pPr>
        <w:pStyle w:val="l5"/>
        <w:spacing w:before="0" w:beforeAutospacing="0" w:after="0" w:afterAutospacing="0"/>
        <w:ind w:firstLine="426"/>
        <w:jc w:val="both"/>
      </w:pPr>
    </w:p>
    <w:p w:rsidR="00DB7F04" w:rsidRPr="00A731B9" w:rsidRDefault="00DB7F04" w:rsidP="00DB7F04">
      <w:pPr>
        <w:pStyle w:val="l5"/>
        <w:numPr>
          <w:ilvl w:val="0"/>
          <w:numId w:val="11"/>
        </w:numPr>
        <w:spacing w:before="0" w:beforeAutospacing="0" w:after="0" w:afterAutospacing="0"/>
        <w:ind w:left="425" w:hanging="425"/>
        <w:jc w:val="both"/>
        <w:rPr>
          <w:i/>
        </w:rPr>
      </w:pPr>
      <w:r w:rsidRPr="00A731B9">
        <w:rPr>
          <w:i/>
        </w:rPr>
        <w:t>Výčet a závěry provedených průzkumů a rozborů - geologický průzkum, hydrogeologický průzkum, stavebně historický průzkum apod.</w:t>
      </w:r>
    </w:p>
    <w:p w:rsidR="00255A5E" w:rsidRDefault="00255A5E" w:rsidP="00DB7F04">
      <w:pPr>
        <w:pStyle w:val="l5"/>
        <w:spacing w:before="0" w:beforeAutospacing="0" w:after="0" w:afterAutospacing="0"/>
        <w:ind w:firstLine="426"/>
        <w:jc w:val="both"/>
        <w:rPr>
          <w:color w:val="FF0000"/>
        </w:rPr>
      </w:pPr>
    </w:p>
    <w:p w:rsidR="00DB7F04" w:rsidRDefault="00DB7F04" w:rsidP="00DB7F04">
      <w:pPr>
        <w:pStyle w:val="l5"/>
        <w:spacing w:before="0" w:beforeAutospacing="0" w:after="0" w:afterAutospacing="0"/>
        <w:ind w:firstLine="426"/>
        <w:jc w:val="both"/>
      </w:pPr>
      <w:r w:rsidRPr="00FB5676">
        <w:rPr>
          <w:color w:val="FF0000"/>
        </w:rPr>
        <w:t xml:space="preserve">Geologický, hydrogeologický, radonový či stavebně historický průzkum nebyl prováděn, </w:t>
      </w:r>
      <w:r w:rsidR="00265FE5">
        <w:rPr>
          <w:color w:val="FF0000"/>
        </w:rPr>
        <w:t>nutný provést!!!</w:t>
      </w:r>
    </w:p>
    <w:p w:rsidR="00255A5E" w:rsidRDefault="00255A5E" w:rsidP="00DB7F04">
      <w:pPr>
        <w:pStyle w:val="l5"/>
        <w:spacing w:before="0" w:beforeAutospacing="0" w:after="0" w:afterAutospacing="0"/>
        <w:ind w:firstLine="426"/>
        <w:jc w:val="both"/>
      </w:pPr>
      <w:r>
        <w:t>Novostavba</w:t>
      </w:r>
      <w:r w:rsidR="00DB7F04">
        <w:t xml:space="preserve"> </w:t>
      </w:r>
      <w:r w:rsidR="00FB5676">
        <w:t xml:space="preserve">pozorovatelny </w:t>
      </w:r>
      <w:r w:rsidR="00DB7F04">
        <w:t>je</w:t>
      </w:r>
      <w:r w:rsidR="00DB7F04" w:rsidRPr="003D5DA8">
        <w:t xml:space="preserve"> posouzena z hlediska požární bezpečnosti staveb. </w:t>
      </w:r>
    </w:p>
    <w:p w:rsidR="00DB7F04" w:rsidRDefault="00DB7F04" w:rsidP="00DB7F04">
      <w:pPr>
        <w:pStyle w:val="l5"/>
        <w:spacing w:before="0" w:beforeAutospacing="0" w:after="0" w:afterAutospacing="0"/>
        <w:ind w:firstLine="426"/>
        <w:jc w:val="both"/>
      </w:pPr>
      <w:r w:rsidRPr="003D5DA8">
        <w:t>Požární zpráva je samostatnou součástí PD.</w:t>
      </w:r>
    </w:p>
    <w:p w:rsidR="00DB7F04" w:rsidRDefault="00DB7F04" w:rsidP="00DB7F04">
      <w:pPr>
        <w:pStyle w:val="l5"/>
        <w:spacing w:before="0" w:beforeAutospacing="0" w:after="0" w:afterAutospacing="0"/>
        <w:ind w:firstLine="426"/>
        <w:jc w:val="both"/>
      </w:pPr>
    </w:p>
    <w:p w:rsidR="00DB7F04" w:rsidRPr="00A731B9" w:rsidRDefault="00DB7F04" w:rsidP="00DB7F04">
      <w:pPr>
        <w:pStyle w:val="l5"/>
        <w:numPr>
          <w:ilvl w:val="0"/>
          <w:numId w:val="11"/>
        </w:numPr>
        <w:spacing w:before="0" w:beforeAutospacing="0" w:after="0" w:afterAutospacing="0"/>
        <w:ind w:left="425" w:hanging="425"/>
        <w:jc w:val="both"/>
        <w:rPr>
          <w:i/>
        </w:rPr>
      </w:pPr>
      <w:r w:rsidRPr="00A731B9">
        <w:rPr>
          <w:i/>
        </w:rPr>
        <w:t>Ochrana území podle jiných právních předpisů</w:t>
      </w:r>
      <w:hyperlink r:id="rId8" w:anchor="f4394031" w:history="1">
        <w:r w:rsidRPr="00A731B9">
          <w:rPr>
            <w:rStyle w:val="Hypertextovodkaz"/>
            <w:i/>
            <w:vertAlign w:val="superscript"/>
          </w:rPr>
          <w:t>1</w:t>
        </w:r>
        <w:r w:rsidRPr="00A731B9">
          <w:rPr>
            <w:rStyle w:val="Hypertextovodkaz"/>
            <w:i/>
          </w:rPr>
          <w:t>)</w:t>
        </w:r>
      </w:hyperlink>
    </w:p>
    <w:p w:rsidR="00DB7F04" w:rsidRDefault="00FB5676" w:rsidP="00DB7F04">
      <w:pPr>
        <w:pStyle w:val="l5"/>
        <w:spacing w:before="0" w:beforeAutospacing="0" w:after="0" w:afterAutospacing="0"/>
        <w:ind w:firstLine="426"/>
        <w:jc w:val="both"/>
      </w:pPr>
      <w:r>
        <w:t>Stavba se na</w:t>
      </w:r>
      <w:r w:rsidR="004A1F5E">
        <w:t>chází v pastevní</w:t>
      </w:r>
      <w:r w:rsidR="00255A5E">
        <w:t xml:space="preserve"> rezervaci</w:t>
      </w:r>
      <w:r w:rsidR="000B11EB">
        <w:t xml:space="preserve"> Jan</w:t>
      </w:r>
      <w:r>
        <w:t>ovský mokřad</w:t>
      </w:r>
      <w:r w:rsidR="00DB7F04" w:rsidRPr="006F637B">
        <w:t>. Dle dostupných podkladů se stavba nenachází v záplavovém území ani v aktivní zóně záplavového území řek ani jiných vodních toků</w:t>
      </w:r>
      <w:r w:rsidR="00DB7F04" w:rsidRPr="003D5DA8">
        <w:t>.</w:t>
      </w:r>
      <w:r w:rsidR="00DB7F04">
        <w:t xml:space="preserve"> Stavba se </w:t>
      </w:r>
      <w:r w:rsidR="00410C1B">
        <w:t>ne</w:t>
      </w:r>
      <w:r w:rsidR="00DB7F04">
        <w:t>nachází v </w:t>
      </w:r>
      <w:r>
        <w:t>ochranném pásmu lesa (p.č.p. 2031/1</w:t>
      </w:r>
      <w:r w:rsidR="00DB7F04">
        <w:t>).</w:t>
      </w:r>
    </w:p>
    <w:p w:rsidR="00DB7F04" w:rsidRDefault="00DB7F04" w:rsidP="00DB7F04">
      <w:pPr>
        <w:pStyle w:val="l5"/>
        <w:spacing w:before="0" w:beforeAutospacing="0" w:after="0" w:afterAutospacing="0"/>
        <w:ind w:firstLine="426"/>
        <w:jc w:val="both"/>
      </w:pPr>
    </w:p>
    <w:p w:rsidR="00DB7F04" w:rsidRPr="00E46171" w:rsidRDefault="00DB7F04" w:rsidP="00DB7F04">
      <w:pPr>
        <w:pStyle w:val="l5"/>
        <w:numPr>
          <w:ilvl w:val="0"/>
          <w:numId w:val="11"/>
        </w:numPr>
        <w:spacing w:before="0" w:beforeAutospacing="0" w:after="0" w:afterAutospacing="0"/>
        <w:ind w:left="425" w:hanging="425"/>
        <w:jc w:val="both"/>
        <w:rPr>
          <w:i/>
        </w:rPr>
      </w:pPr>
      <w:r w:rsidRPr="00E46171">
        <w:rPr>
          <w:i/>
        </w:rPr>
        <w:t>Poloha vzhledem k záplavovému území, poddolovanému území apod.</w:t>
      </w:r>
    </w:p>
    <w:p w:rsidR="00DB7F04" w:rsidRPr="00E46171" w:rsidRDefault="00DB7F04" w:rsidP="00DB7F04">
      <w:pPr>
        <w:pStyle w:val="l5"/>
        <w:spacing w:before="0" w:beforeAutospacing="0" w:after="0" w:afterAutospacing="0"/>
        <w:ind w:firstLine="426"/>
        <w:jc w:val="both"/>
      </w:pPr>
      <w:r w:rsidRPr="00E46171">
        <w:t>Dle dostupných pod</w:t>
      </w:r>
      <w:r w:rsidR="00FB5676">
        <w:t>kladů (web geoportál plzeňského</w:t>
      </w:r>
      <w:r w:rsidRPr="00E46171">
        <w:t xml:space="preserve"> kraje) se stavba nenachází v záplavovém území. Stavba s</w:t>
      </w:r>
      <w:r w:rsidR="00FB5676">
        <w:t>e nachází v povodí Lučního</w:t>
      </w:r>
      <w:r w:rsidRPr="00E46171">
        <w:t xml:space="preserve"> potoka, který se</w:t>
      </w:r>
      <w:r w:rsidR="00FB5676">
        <w:t xml:space="preserve"> nachází ve vzdálenosti cca 0,2</w:t>
      </w:r>
      <w:r w:rsidRPr="00E46171">
        <w:t xml:space="preserve"> km. </w:t>
      </w:r>
    </w:p>
    <w:p w:rsidR="00DB7F04" w:rsidRPr="00E46171" w:rsidRDefault="00DB7F04" w:rsidP="00DB7F04">
      <w:pPr>
        <w:pStyle w:val="l5"/>
        <w:spacing w:before="0" w:beforeAutospacing="0" w:after="0" w:afterAutospacing="0"/>
        <w:ind w:firstLine="426"/>
        <w:jc w:val="both"/>
      </w:pPr>
      <w:r w:rsidRPr="00E46171">
        <w:t>Dle dostupných podkladů (webový portál České geologické služby) se stavba nenachází v poddolovaném území, ani v místě s vlivy okolního poddolovaného území. S ohledem na tuto skutečnost není stavba navržena s ohledem na ČSN 73 0039 (pro navrhování staveb na poddolovaném území).</w:t>
      </w:r>
    </w:p>
    <w:p w:rsidR="00DB7F04" w:rsidRPr="00780008" w:rsidRDefault="00DB7F04" w:rsidP="00DB7F04">
      <w:pPr>
        <w:pStyle w:val="l5"/>
        <w:spacing w:before="0" w:beforeAutospacing="0" w:after="0" w:afterAutospacing="0"/>
        <w:ind w:firstLine="426"/>
        <w:jc w:val="both"/>
      </w:pPr>
    </w:p>
    <w:p w:rsidR="00DB7F04" w:rsidRPr="00780008" w:rsidRDefault="00DB7F04" w:rsidP="00DB7F04">
      <w:pPr>
        <w:pStyle w:val="l5"/>
        <w:numPr>
          <w:ilvl w:val="0"/>
          <w:numId w:val="11"/>
        </w:numPr>
        <w:spacing w:before="0" w:beforeAutospacing="0" w:after="0" w:afterAutospacing="0"/>
        <w:ind w:left="425" w:hanging="425"/>
        <w:jc w:val="both"/>
        <w:rPr>
          <w:i/>
        </w:rPr>
      </w:pPr>
      <w:r w:rsidRPr="00780008">
        <w:rPr>
          <w:i/>
        </w:rPr>
        <w:lastRenderedPageBreak/>
        <w:t>Vliv stavby na okolní stavby a pozemky, ochrana okolí, vliv stavby na odtokové poměry v území</w:t>
      </w:r>
    </w:p>
    <w:p w:rsidR="00DB7F04" w:rsidRPr="00780008" w:rsidRDefault="00FB5676" w:rsidP="00DB7F04">
      <w:pPr>
        <w:pStyle w:val="Zhlav"/>
        <w:tabs>
          <w:tab w:val="clear" w:pos="4536"/>
          <w:tab w:val="clear" w:pos="9072"/>
        </w:tabs>
        <w:ind w:firstLine="426"/>
        <w:jc w:val="both"/>
      </w:pPr>
      <w:r>
        <w:t>Stavební práce  –</w:t>
      </w:r>
      <w:r w:rsidR="000B11EB">
        <w:t xml:space="preserve"> novostavba pozorovatelny v Jan</w:t>
      </w:r>
      <w:r>
        <w:t xml:space="preserve">ovském mokřadu </w:t>
      </w:r>
      <w:r w:rsidR="00DB7F04" w:rsidRPr="00780008">
        <w:t xml:space="preserve"> nebude mít výrazné negativní vlivy na okolní stavby a pozemky.</w:t>
      </w:r>
    </w:p>
    <w:p w:rsidR="00DB7F04" w:rsidRPr="00780008" w:rsidRDefault="00DB7F04" w:rsidP="00DB7F04">
      <w:pPr>
        <w:pStyle w:val="Zkladntext2"/>
        <w:tabs>
          <w:tab w:val="left" w:pos="426"/>
        </w:tabs>
        <w:ind w:firstLine="426"/>
        <w:jc w:val="both"/>
        <w:rPr>
          <w:rFonts w:cs="Arial"/>
        </w:rPr>
      </w:pPr>
      <w:r w:rsidRPr="00780008">
        <w:rPr>
          <w:rFonts w:cs="Arial"/>
        </w:rPr>
        <w:t xml:space="preserve">Možný krátkodobý vliv bude mít realizace novostavby, která přinese určité zhoršení prostředí vlivem provozu mechanismů dodavatele stavby a provádění montážních a stavebních prací. Omezit lze toto dočasné zhoršení pouze důsledným dodržováním příslušných norem a předpisů a samozřejmě kázní dodavatele stavby. V mimopracovní době budou stavební stroje odstaveny na určených zpevněných plochách. Při přesunech strojů a materiálů je nutné zamezit znečišťování komunikací a zvýšené prašnosti zejména v zastavěných částech lokality. Hluková zátěž bude po dobu výstavby maximálně minimalizována a nepřesáhne přípustné denní limity.  </w:t>
      </w:r>
    </w:p>
    <w:p w:rsidR="00DB7F04" w:rsidRPr="00780008" w:rsidRDefault="00DB7F04" w:rsidP="00DB7F04">
      <w:pPr>
        <w:pStyle w:val="Zkladntext"/>
        <w:tabs>
          <w:tab w:val="left" w:pos="426"/>
        </w:tabs>
        <w:spacing w:after="0"/>
        <w:ind w:firstLine="426"/>
        <w:jc w:val="both"/>
        <w:rPr>
          <w:b/>
          <w:bCs/>
        </w:rPr>
      </w:pPr>
      <w:r w:rsidRPr="00780008">
        <w:t>Vlastní provoz stavby nepředstavuje zhoršení životního prostředí v lokalitě. Stavba nebude mít výrazný vliv na odtokové poměry v okolí. Odtokové poměry v lokalitě se danou stavbou nezmění.</w:t>
      </w:r>
      <w:r w:rsidRPr="00780008">
        <w:rPr>
          <w:b/>
          <w:bCs/>
        </w:rPr>
        <w:t xml:space="preserve"> </w:t>
      </w:r>
    </w:p>
    <w:p w:rsidR="00DB7F04" w:rsidRPr="00780008" w:rsidRDefault="00DB7F04" w:rsidP="00DB7F04">
      <w:pPr>
        <w:pStyle w:val="l5"/>
        <w:spacing w:before="0" w:beforeAutospacing="0" w:after="0" w:afterAutospacing="0"/>
        <w:ind w:firstLine="426"/>
        <w:jc w:val="both"/>
      </w:pPr>
    </w:p>
    <w:p w:rsidR="00DB7F04" w:rsidRPr="00780008" w:rsidRDefault="00DB7F04" w:rsidP="00DB7F04">
      <w:pPr>
        <w:pStyle w:val="l5"/>
        <w:numPr>
          <w:ilvl w:val="0"/>
          <w:numId w:val="11"/>
        </w:numPr>
        <w:spacing w:before="0" w:beforeAutospacing="0" w:after="0" w:afterAutospacing="0"/>
        <w:ind w:left="425" w:hanging="425"/>
        <w:jc w:val="both"/>
        <w:rPr>
          <w:i/>
        </w:rPr>
      </w:pPr>
      <w:r w:rsidRPr="00780008">
        <w:rPr>
          <w:i/>
        </w:rPr>
        <w:t>Požadavky na asanace, demolice, kácení dřevin</w:t>
      </w:r>
    </w:p>
    <w:p w:rsidR="00DB7F04" w:rsidRPr="00F842E7" w:rsidRDefault="00DB7F04" w:rsidP="00DB7F04">
      <w:pPr>
        <w:ind w:firstLine="426"/>
        <w:jc w:val="both"/>
        <w:rPr>
          <w:b/>
          <w:u w:val="single"/>
        </w:rPr>
      </w:pPr>
      <w:r w:rsidRPr="00F842E7">
        <w:t>Stavba si nevyžádá asanace, demolice, kácení stávajících vzrostlých a náletových dřevin ani křovinných porostů n</w:t>
      </w:r>
      <w:r w:rsidRPr="00F842E7">
        <w:rPr>
          <w:bCs/>
        </w:rPr>
        <w:t xml:space="preserve">a dotčených pozemcích. </w:t>
      </w:r>
    </w:p>
    <w:p w:rsidR="00DB7F04" w:rsidRPr="00780008" w:rsidRDefault="00DB7F04" w:rsidP="00DB7F04">
      <w:pPr>
        <w:pStyle w:val="l5"/>
        <w:spacing w:before="0" w:beforeAutospacing="0" w:after="0" w:afterAutospacing="0"/>
        <w:ind w:firstLine="426"/>
        <w:jc w:val="both"/>
      </w:pPr>
    </w:p>
    <w:p w:rsidR="00DB7F04" w:rsidRPr="00780008" w:rsidRDefault="00DB7F04" w:rsidP="00DB7F04">
      <w:pPr>
        <w:pStyle w:val="l5"/>
        <w:numPr>
          <w:ilvl w:val="0"/>
          <w:numId w:val="11"/>
        </w:numPr>
        <w:spacing w:before="0" w:beforeAutospacing="0" w:after="0" w:afterAutospacing="0"/>
        <w:ind w:left="425" w:hanging="425"/>
        <w:jc w:val="both"/>
        <w:rPr>
          <w:i/>
        </w:rPr>
      </w:pPr>
      <w:r w:rsidRPr="00780008">
        <w:rPr>
          <w:i/>
        </w:rPr>
        <w:t>Požadavky na maximální dočasné a trvalé zábory zemědělského půdního fondu nebo pozemků určených k plnění funkce lesa</w:t>
      </w:r>
    </w:p>
    <w:p w:rsidR="00DB7F04" w:rsidRPr="00A76A9E" w:rsidRDefault="00DB7F04" w:rsidP="00DB7F04">
      <w:pPr>
        <w:pStyle w:val="l5"/>
        <w:spacing w:before="0" w:beforeAutospacing="0" w:after="0" w:afterAutospacing="0"/>
        <w:ind w:firstLine="426"/>
        <w:jc w:val="both"/>
      </w:pPr>
      <w:r w:rsidRPr="00FF40E4">
        <w:t>Stav</w:t>
      </w:r>
      <w:r w:rsidR="00FB5676">
        <w:t>ební práce – novostavba pozorovatelny</w:t>
      </w:r>
      <w:r w:rsidRPr="00FF40E4">
        <w:t xml:space="preserve"> si vyžádá trvalý zábor ZPF</w:t>
      </w:r>
      <w:r w:rsidR="00FB5676">
        <w:t xml:space="preserve"> </w:t>
      </w:r>
      <w:r w:rsidR="00CF05D0">
        <w:t>jedná se o novostavbu, parcela má</w:t>
      </w:r>
      <w:r>
        <w:t xml:space="preserve"> evidované BPEJ</w:t>
      </w:r>
      <w:r w:rsidR="00CF05D0">
        <w:t xml:space="preserve"> </w:t>
      </w:r>
      <w:r w:rsidR="00CF05D0" w:rsidRPr="00CF05D0">
        <w:t>4.48.11</w:t>
      </w:r>
      <w:r w:rsidRPr="00A76A9E">
        <w:t xml:space="preserve">. </w:t>
      </w:r>
    </w:p>
    <w:p w:rsidR="00DB7F04" w:rsidRPr="00FF40E4" w:rsidRDefault="00DB7F04" w:rsidP="00DB7F04">
      <w:pPr>
        <w:pStyle w:val="l5"/>
        <w:spacing w:before="0" w:beforeAutospacing="0" w:after="0" w:afterAutospacing="0"/>
        <w:ind w:firstLine="426"/>
        <w:jc w:val="both"/>
      </w:pPr>
      <w:r w:rsidRPr="00FF40E4">
        <w:t>Stavba se nebude nacházet na pozemcích určených k plnění funkce lesa ale v ochranném pásmu lesních porostů.</w:t>
      </w:r>
    </w:p>
    <w:p w:rsidR="00DB7F04" w:rsidRPr="008415B5" w:rsidRDefault="00DB7F04" w:rsidP="00DB7F04">
      <w:pPr>
        <w:pStyle w:val="l5"/>
        <w:spacing w:before="0" w:beforeAutospacing="0" w:after="0" w:afterAutospacing="0"/>
        <w:ind w:firstLine="426"/>
        <w:jc w:val="both"/>
      </w:pPr>
    </w:p>
    <w:p w:rsidR="00DB7F04" w:rsidRPr="008415B5" w:rsidRDefault="00DB7F04" w:rsidP="00DB7F04">
      <w:pPr>
        <w:pStyle w:val="l5"/>
        <w:numPr>
          <w:ilvl w:val="0"/>
          <w:numId w:val="11"/>
        </w:numPr>
        <w:spacing w:before="0" w:beforeAutospacing="0" w:after="0" w:afterAutospacing="0"/>
        <w:ind w:left="425" w:hanging="425"/>
        <w:jc w:val="both"/>
        <w:rPr>
          <w:i/>
        </w:rPr>
      </w:pPr>
      <w:r w:rsidRPr="008415B5">
        <w:rPr>
          <w:i/>
        </w:rPr>
        <w:t>Územně technické podmínky - zejména možnost napojení na stávající dopravní a technickou infrastrukturu, možnost bezbariérového přístupu k navrhované stavbě</w:t>
      </w:r>
    </w:p>
    <w:p w:rsidR="00DB7F04" w:rsidRPr="008415B5" w:rsidRDefault="00410C1B" w:rsidP="00DB7F04">
      <w:pPr>
        <w:tabs>
          <w:tab w:val="left" w:pos="0"/>
        </w:tabs>
        <w:ind w:firstLine="426"/>
        <w:jc w:val="both"/>
      </w:pPr>
      <w:r>
        <w:t>Novostavba pozorovatelny</w:t>
      </w:r>
      <w:r w:rsidR="00DB7F04" w:rsidRPr="008415B5">
        <w:t xml:space="preserve"> </w:t>
      </w:r>
      <w:r w:rsidR="004A1F5E">
        <w:t>ne</w:t>
      </w:r>
      <w:r w:rsidR="00DB7F04" w:rsidRPr="008415B5">
        <w:t>bude napojena na dopravní infrastrukturu vjezdem a nebude napojena na technickou infrastrukturu.</w:t>
      </w:r>
    </w:p>
    <w:p w:rsidR="00DB7F04" w:rsidRPr="008415B5" w:rsidRDefault="00DB7F04" w:rsidP="00DB7F04">
      <w:pPr>
        <w:tabs>
          <w:tab w:val="left" w:pos="0"/>
        </w:tabs>
        <w:ind w:firstLine="426"/>
        <w:jc w:val="both"/>
      </w:pPr>
      <w:r w:rsidRPr="008415B5">
        <w:t xml:space="preserve">Dešťová </w:t>
      </w:r>
      <w:r w:rsidR="00CF05D0">
        <w:t>voda bude likvidována přirozeným vsakem na pozemku investora.</w:t>
      </w:r>
    </w:p>
    <w:p w:rsidR="00DB7F04" w:rsidRPr="008415B5" w:rsidRDefault="00DB7F04" w:rsidP="00DB7F04">
      <w:pPr>
        <w:tabs>
          <w:tab w:val="left" w:pos="0"/>
        </w:tabs>
        <w:ind w:firstLine="426"/>
        <w:jc w:val="both"/>
      </w:pPr>
    </w:p>
    <w:p w:rsidR="00DB7F04" w:rsidRDefault="00DB7F04" w:rsidP="00DB7F04">
      <w:pPr>
        <w:tabs>
          <w:tab w:val="left" w:pos="0"/>
        </w:tabs>
        <w:ind w:firstLine="426"/>
        <w:jc w:val="both"/>
      </w:pPr>
      <w:r w:rsidRPr="00A6001F">
        <w:t>Bezbariérové užívání stavby, vzhledem k účelu se neuvažuje. Přístup pro osoby se ztíženou pohyblivostí s doprovodem je zajištěn pouze na 1.NP.</w:t>
      </w:r>
    </w:p>
    <w:p w:rsidR="00DB7F04" w:rsidRDefault="00DB7F04" w:rsidP="00DB7F04">
      <w:pPr>
        <w:tabs>
          <w:tab w:val="left" w:pos="0"/>
        </w:tabs>
        <w:ind w:firstLine="426"/>
        <w:jc w:val="both"/>
      </w:pPr>
    </w:p>
    <w:p w:rsidR="00DB7F04" w:rsidRPr="008415B5" w:rsidRDefault="00DB7F04" w:rsidP="00DB7F04">
      <w:pPr>
        <w:pStyle w:val="l5"/>
        <w:numPr>
          <w:ilvl w:val="0"/>
          <w:numId w:val="11"/>
        </w:numPr>
        <w:spacing w:before="0" w:beforeAutospacing="0" w:after="0" w:afterAutospacing="0"/>
        <w:ind w:left="425" w:hanging="425"/>
        <w:jc w:val="both"/>
        <w:rPr>
          <w:i/>
        </w:rPr>
      </w:pPr>
      <w:r w:rsidRPr="008415B5">
        <w:rPr>
          <w:i/>
        </w:rPr>
        <w:t>Věcné a časové vazby stavby, podmiňující, vyvolané, související investice</w:t>
      </w:r>
    </w:p>
    <w:p w:rsidR="00DB7F04" w:rsidRPr="004C1B94" w:rsidRDefault="00DB7F04" w:rsidP="00DB7F04">
      <w:pPr>
        <w:shd w:val="clear" w:color="auto" w:fill="FFFFFF"/>
        <w:tabs>
          <w:tab w:val="left" w:pos="426"/>
        </w:tabs>
        <w:ind w:firstLine="426"/>
        <w:jc w:val="both"/>
        <w:rPr>
          <w:bCs/>
        </w:rPr>
      </w:pPr>
      <w:r w:rsidRPr="004C1B94">
        <w:t xml:space="preserve">Stavba si nevynutí přeložky inženýrských sítí ani jiné související či podmiňující investice. Provádění stavby nemá věcnou ani časovou vazbu na provádění žádných okolních staveb. </w:t>
      </w:r>
    </w:p>
    <w:p w:rsidR="00DB7F04" w:rsidRPr="004C1B94" w:rsidRDefault="00DB7F04" w:rsidP="00DB7F04">
      <w:pPr>
        <w:pStyle w:val="l5"/>
        <w:spacing w:before="0" w:beforeAutospacing="0" w:after="0" w:afterAutospacing="0"/>
        <w:ind w:firstLine="426"/>
        <w:jc w:val="both"/>
      </w:pPr>
      <w:r w:rsidRPr="004C1B94">
        <w:rPr>
          <w:bCs/>
        </w:rPr>
        <w:t>P</w:t>
      </w:r>
      <w:r w:rsidR="00CF05D0">
        <w:rPr>
          <w:bCs/>
        </w:rPr>
        <w:t>ředpokládané zahájení výstavby 10/2022</w:t>
      </w:r>
      <w:r w:rsidRPr="004C1B94">
        <w:rPr>
          <w:bCs/>
        </w:rPr>
        <w:t xml:space="preserve">. </w:t>
      </w:r>
      <w:r w:rsidRPr="004C1B94">
        <w:t>Předpokládan</w:t>
      </w:r>
      <w:r w:rsidR="00CF05D0">
        <w:t>á lhůta výstavby 48 měsíců (do 10/2026</w:t>
      </w:r>
      <w:r w:rsidRPr="004C1B94">
        <w:t>).</w:t>
      </w:r>
    </w:p>
    <w:p w:rsidR="00DB7F04" w:rsidRPr="00E25137" w:rsidRDefault="00DB7F04" w:rsidP="00DB7F04">
      <w:pPr>
        <w:pStyle w:val="l5"/>
        <w:spacing w:before="0" w:beforeAutospacing="0" w:after="0" w:afterAutospacing="0"/>
        <w:ind w:firstLine="426"/>
        <w:jc w:val="both"/>
      </w:pPr>
    </w:p>
    <w:p w:rsidR="00DB7F04" w:rsidRPr="00E25137" w:rsidRDefault="00DB7F04" w:rsidP="00DB7F04">
      <w:pPr>
        <w:pStyle w:val="l5"/>
        <w:numPr>
          <w:ilvl w:val="0"/>
          <w:numId w:val="11"/>
        </w:numPr>
        <w:spacing w:before="0" w:beforeAutospacing="0" w:after="0" w:afterAutospacing="0"/>
        <w:ind w:left="425" w:hanging="425"/>
        <w:jc w:val="both"/>
        <w:rPr>
          <w:i/>
        </w:rPr>
      </w:pPr>
      <w:r w:rsidRPr="00E25137">
        <w:rPr>
          <w:i/>
        </w:rPr>
        <w:t>Seznam pozemků podle katastru nemovitostí, na kterých se stavba provádí</w:t>
      </w:r>
    </w:p>
    <w:p w:rsidR="00DB7F04" w:rsidRPr="00E25137" w:rsidRDefault="00DB7F04" w:rsidP="00DB7F04">
      <w:pPr>
        <w:pStyle w:val="l5"/>
        <w:spacing w:before="0" w:beforeAutospacing="0" w:after="0" w:afterAutospacing="0"/>
        <w:ind w:firstLine="426"/>
        <w:jc w:val="both"/>
      </w:pPr>
      <w:r w:rsidRPr="00E25137">
        <w:t>Stavba se bude nacházet na parcel</w:t>
      </w:r>
      <w:r>
        <w:t>e</w:t>
      </w:r>
      <w:r w:rsidRPr="00E25137">
        <w:t>:</w:t>
      </w:r>
    </w:p>
    <w:p w:rsidR="00DB7F04" w:rsidRPr="00036AED" w:rsidRDefault="00DB7F04" w:rsidP="00DB7F04">
      <w:pPr>
        <w:pStyle w:val="l5"/>
        <w:spacing w:before="0" w:beforeAutospacing="0" w:after="0" w:afterAutospacing="0"/>
        <w:jc w:val="both"/>
      </w:pPr>
      <w:r w:rsidRPr="00E25137">
        <w:t>Parcelní číslo</w:t>
      </w:r>
      <w:r w:rsidRPr="00E25137">
        <w:tab/>
      </w:r>
      <w:r w:rsidR="00CF05D0">
        <w:t xml:space="preserve"> </w:t>
      </w:r>
      <w:r w:rsidRPr="00E25137">
        <w:t>Výměra</w:t>
      </w:r>
      <w:r w:rsidRPr="00E25137">
        <w:tab/>
        <w:t>Druh</w:t>
      </w:r>
      <w:r w:rsidRPr="00036AED">
        <w:t xml:space="preserve"> pozemku </w:t>
      </w:r>
      <w:r w:rsidRPr="00036AED">
        <w:tab/>
        <w:t>Vlastník</w:t>
      </w:r>
    </w:p>
    <w:p w:rsidR="00DB7F04" w:rsidRDefault="00DB7F04" w:rsidP="00DB7F04">
      <w:pPr>
        <w:pStyle w:val="l5"/>
        <w:spacing w:before="0" w:beforeAutospacing="0" w:after="0" w:afterAutospacing="0"/>
        <w:jc w:val="both"/>
      </w:pPr>
      <w:r w:rsidRPr="00036AED">
        <w:t xml:space="preserve">p.č.p. </w:t>
      </w:r>
      <w:r w:rsidR="00CF05D0">
        <w:t xml:space="preserve">2031/1 </w:t>
      </w:r>
      <w:r w:rsidRPr="00036AED">
        <w:tab/>
      </w:r>
      <w:r w:rsidR="00CF05D0">
        <w:t xml:space="preserve"> 282401</w:t>
      </w:r>
      <w:r w:rsidRPr="00036AED">
        <w:t xml:space="preserve"> m</w:t>
      </w:r>
      <w:r w:rsidRPr="00036AED">
        <w:rPr>
          <w:vertAlign w:val="superscript"/>
        </w:rPr>
        <w:t>2</w:t>
      </w:r>
      <w:r w:rsidRPr="00036AED">
        <w:rPr>
          <w:vertAlign w:val="superscript"/>
        </w:rPr>
        <w:tab/>
      </w:r>
      <w:r w:rsidR="00CF05D0">
        <w:t>trvalý travní porost</w:t>
      </w:r>
      <w:r w:rsidR="00CF05D0">
        <w:tab/>
        <w:t>Plzeňský kraj</w:t>
      </w:r>
    </w:p>
    <w:p w:rsidR="00DB7F04" w:rsidRPr="00036AED" w:rsidRDefault="00DB7F04" w:rsidP="00DB7F04">
      <w:pPr>
        <w:pStyle w:val="l5"/>
        <w:spacing w:before="0" w:beforeAutospacing="0" w:after="0" w:afterAutospacing="0"/>
        <w:ind w:firstLine="426"/>
        <w:jc w:val="both"/>
      </w:pPr>
      <w:r w:rsidRPr="00036AED">
        <w:t>Jedná se o parcel</w:t>
      </w:r>
      <w:r>
        <w:t>u</w:t>
      </w:r>
      <w:r w:rsidRPr="00036AED">
        <w:t xml:space="preserve"> v </w:t>
      </w:r>
      <w:r>
        <w:t>katastrálním</w:t>
      </w:r>
      <w:r w:rsidRPr="00036AED">
        <w:t xml:space="preserve"> územní obce </w:t>
      </w:r>
      <w:r w:rsidR="00CF05D0">
        <w:t>Nýřany</w:t>
      </w:r>
      <w:r w:rsidRPr="00036AED">
        <w:t>. Parcel</w:t>
      </w:r>
      <w:r>
        <w:t>a</w:t>
      </w:r>
      <w:r w:rsidRPr="00036AED">
        <w:t xml:space="preserve"> p.č.p. </w:t>
      </w:r>
      <w:r w:rsidR="00CF05D0">
        <w:t>2031/1</w:t>
      </w:r>
      <w:r w:rsidRPr="00036AED">
        <w:t xml:space="preserve"> j</w:t>
      </w:r>
      <w:r>
        <w:t>e</w:t>
      </w:r>
      <w:r w:rsidR="00CF05D0">
        <w:t xml:space="preserve"> v majetku investora</w:t>
      </w:r>
      <w:r w:rsidRPr="00036AED">
        <w:t>.</w:t>
      </w:r>
    </w:p>
    <w:p w:rsidR="00DB7F04" w:rsidRPr="000F6EC9" w:rsidRDefault="00DB7F04" w:rsidP="00DB7F04">
      <w:pPr>
        <w:pStyle w:val="l5"/>
        <w:spacing w:before="0" w:beforeAutospacing="0" w:after="0" w:afterAutospacing="0"/>
        <w:ind w:firstLine="426"/>
        <w:jc w:val="both"/>
      </w:pPr>
    </w:p>
    <w:p w:rsidR="00DB7F04" w:rsidRPr="000F6EC9" w:rsidRDefault="00DB7F04" w:rsidP="00DB7F04">
      <w:pPr>
        <w:pStyle w:val="l5"/>
        <w:numPr>
          <w:ilvl w:val="0"/>
          <w:numId w:val="11"/>
        </w:numPr>
        <w:spacing w:before="0" w:beforeAutospacing="0" w:after="0" w:afterAutospacing="0"/>
        <w:ind w:left="425" w:hanging="425"/>
        <w:jc w:val="both"/>
        <w:rPr>
          <w:i/>
        </w:rPr>
      </w:pPr>
      <w:r w:rsidRPr="000F6EC9">
        <w:rPr>
          <w:i/>
        </w:rPr>
        <w:t>Seznam pozemků podle katastru nemovitostí, na kterých vznikne ochranné nebo bezpečnostní pásmo</w:t>
      </w:r>
    </w:p>
    <w:p w:rsidR="00DB7F04" w:rsidRPr="000F6EC9" w:rsidRDefault="00DB7F04" w:rsidP="00DB7F04">
      <w:pPr>
        <w:pStyle w:val="l5"/>
        <w:spacing w:before="0" w:beforeAutospacing="0" w:after="0" w:afterAutospacing="0"/>
        <w:ind w:firstLine="426"/>
        <w:jc w:val="both"/>
      </w:pPr>
      <w:r w:rsidRPr="000F6EC9">
        <w:t xml:space="preserve">Ochranné ani bezpečnostní pásmo </w:t>
      </w:r>
      <w:r w:rsidR="00CF05D0">
        <w:t>novostavby</w:t>
      </w:r>
      <w:r w:rsidRPr="000F6EC9">
        <w:t xml:space="preserve"> nevzniká</w:t>
      </w:r>
      <w:r w:rsidR="00CF05D0">
        <w:t xml:space="preserve"> na jiných pozemcích než na pozemku investora a umístění pozorovatelny</w:t>
      </w:r>
      <w:r w:rsidRPr="000F6EC9">
        <w:t>.</w:t>
      </w:r>
    </w:p>
    <w:p w:rsidR="00DB7F04" w:rsidRPr="000F6EC9" w:rsidRDefault="00DB7F04" w:rsidP="00DB7F04">
      <w:pPr>
        <w:pStyle w:val="l5"/>
        <w:spacing w:before="0" w:beforeAutospacing="0" w:after="0" w:afterAutospacing="0"/>
        <w:ind w:firstLine="426"/>
        <w:jc w:val="both"/>
      </w:pPr>
    </w:p>
    <w:p w:rsidR="00DB7F04" w:rsidRPr="000F6EC9" w:rsidRDefault="00DB7F04" w:rsidP="00DB7F04">
      <w:pPr>
        <w:jc w:val="both"/>
        <w:rPr>
          <w:b/>
          <w:u w:val="single"/>
        </w:rPr>
      </w:pPr>
      <w:r w:rsidRPr="000F6EC9">
        <w:rPr>
          <w:b/>
          <w:u w:val="single"/>
        </w:rPr>
        <w:t>B.2 Celkový popis stavby</w:t>
      </w:r>
    </w:p>
    <w:p w:rsidR="00DB7F04" w:rsidRPr="000F6EC9" w:rsidRDefault="00DB7F04" w:rsidP="00DB7F04">
      <w:pPr>
        <w:pStyle w:val="l5"/>
        <w:spacing w:before="0" w:beforeAutospacing="0" w:after="0" w:afterAutospacing="0"/>
        <w:jc w:val="both"/>
        <w:rPr>
          <w:u w:val="single"/>
        </w:rPr>
      </w:pPr>
      <w:r w:rsidRPr="000F6EC9">
        <w:rPr>
          <w:u w:val="single"/>
        </w:rPr>
        <w:t>B.2.1 Základní charakteristika stavby a jejího užívání</w:t>
      </w:r>
    </w:p>
    <w:p w:rsidR="00DB7F04" w:rsidRPr="000F6EC9" w:rsidRDefault="00DB7F04" w:rsidP="00DB7F04">
      <w:pPr>
        <w:pStyle w:val="l6"/>
        <w:numPr>
          <w:ilvl w:val="0"/>
          <w:numId w:val="10"/>
        </w:numPr>
        <w:spacing w:before="0" w:beforeAutospacing="0" w:after="0" w:afterAutospacing="0"/>
        <w:ind w:left="425" w:hanging="425"/>
        <w:jc w:val="both"/>
        <w:rPr>
          <w:i/>
        </w:rPr>
      </w:pPr>
      <w:r w:rsidRPr="000F6EC9">
        <w:rPr>
          <w:i/>
        </w:rPr>
        <w:t>Nová stavba nebo změna dokončené stavby; u změny stavby údaje o jejich současném stavu, závěry stavebně technického, případně stavebně historického průzkumu a výsledky statického posouzení nosných konstrukcí</w:t>
      </w:r>
    </w:p>
    <w:p w:rsidR="00DB7F04" w:rsidRDefault="003424EC" w:rsidP="00DB7F04">
      <w:pPr>
        <w:pStyle w:val="l6"/>
        <w:spacing w:before="0" w:beforeAutospacing="0" w:after="0" w:afterAutospacing="0"/>
        <w:ind w:firstLine="426"/>
        <w:jc w:val="both"/>
      </w:pPr>
      <w:r>
        <w:t>Jedná se</w:t>
      </w:r>
      <w:r w:rsidR="00410C1B">
        <w:t xml:space="preserve"> o stavební práce – novostavbu </w:t>
      </w:r>
      <w:r>
        <w:t>pozorovatelny</w:t>
      </w:r>
      <w:r w:rsidR="00DB7F04">
        <w:t xml:space="preserve">. </w:t>
      </w:r>
    </w:p>
    <w:p w:rsidR="00DB7F04" w:rsidRPr="00020A5E" w:rsidRDefault="00DB7F04" w:rsidP="00DB7F04">
      <w:pPr>
        <w:pStyle w:val="l6"/>
        <w:spacing w:before="0" w:beforeAutospacing="0" w:after="0" w:afterAutospacing="0"/>
        <w:ind w:firstLine="426"/>
        <w:jc w:val="both"/>
      </w:pPr>
    </w:p>
    <w:p w:rsidR="00DB7F04" w:rsidRPr="00020A5E" w:rsidRDefault="00DB7F04" w:rsidP="00DB7F04">
      <w:pPr>
        <w:pStyle w:val="l6"/>
        <w:numPr>
          <w:ilvl w:val="0"/>
          <w:numId w:val="10"/>
        </w:numPr>
        <w:spacing w:before="0" w:beforeAutospacing="0" w:after="0" w:afterAutospacing="0"/>
        <w:ind w:left="425" w:hanging="425"/>
        <w:jc w:val="both"/>
        <w:rPr>
          <w:i/>
        </w:rPr>
      </w:pPr>
      <w:r w:rsidRPr="00020A5E">
        <w:rPr>
          <w:i/>
        </w:rPr>
        <w:t>Účel užívání stavby</w:t>
      </w:r>
    </w:p>
    <w:p w:rsidR="00DB7F04" w:rsidRPr="00020A5E" w:rsidRDefault="003424EC" w:rsidP="00DB7F04">
      <w:pPr>
        <w:pStyle w:val="l6"/>
        <w:spacing w:before="0" w:beforeAutospacing="0" w:after="0" w:afterAutospacing="0"/>
        <w:ind w:firstLine="426"/>
        <w:jc w:val="both"/>
      </w:pPr>
      <w:r>
        <w:t>Jedná se o pozorovatelnu – vyhlídkovou věž</w:t>
      </w:r>
      <w:r w:rsidR="00DB7F04" w:rsidRPr="00020A5E">
        <w:t>.</w:t>
      </w:r>
    </w:p>
    <w:p w:rsidR="00DB7F04" w:rsidRPr="00020A5E" w:rsidRDefault="00DB7F04" w:rsidP="00DB7F04">
      <w:pPr>
        <w:pStyle w:val="l6"/>
        <w:spacing w:before="0" w:beforeAutospacing="0" w:after="0" w:afterAutospacing="0"/>
        <w:ind w:firstLine="426"/>
        <w:jc w:val="both"/>
      </w:pPr>
    </w:p>
    <w:p w:rsidR="00DB7F04" w:rsidRPr="00020A5E" w:rsidRDefault="00DB7F04" w:rsidP="00DB7F04">
      <w:pPr>
        <w:pStyle w:val="l6"/>
        <w:numPr>
          <w:ilvl w:val="0"/>
          <w:numId w:val="10"/>
        </w:numPr>
        <w:spacing w:before="0" w:beforeAutospacing="0" w:after="0" w:afterAutospacing="0"/>
        <w:ind w:left="425" w:hanging="425"/>
        <w:jc w:val="both"/>
        <w:rPr>
          <w:i/>
        </w:rPr>
      </w:pPr>
      <w:r w:rsidRPr="00020A5E">
        <w:rPr>
          <w:i/>
        </w:rPr>
        <w:t>Trvalá nebo dočasná stavba</w:t>
      </w:r>
    </w:p>
    <w:p w:rsidR="00DB7F04" w:rsidRPr="00020A5E" w:rsidRDefault="00DB7F04" w:rsidP="00DB7F04">
      <w:pPr>
        <w:pStyle w:val="l6"/>
        <w:spacing w:before="0" w:beforeAutospacing="0" w:after="0" w:afterAutospacing="0"/>
        <w:ind w:firstLine="426"/>
        <w:jc w:val="both"/>
      </w:pPr>
      <w:r w:rsidRPr="00020A5E">
        <w:t>Stavba je trvalá.</w:t>
      </w:r>
    </w:p>
    <w:p w:rsidR="00DB7F04" w:rsidRPr="00020A5E" w:rsidRDefault="00DB7F04" w:rsidP="00DB7F04">
      <w:pPr>
        <w:pStyle w:val="l6"/>
        <w:spacing w:before="0" w:beforeAutospacing="0" w:after="0" w:afterAutospacing="0"/>
        <w:ind w:firstLine="426"/>
        <w:jc w:val="both"/>
      </w:pPr>
    </w:p>
    <w:p w:rsidR="00DB7F04" w:rsidRPr="00020A5E" w:rsidRDefault="00DB7F04" w:rsidP="00DB7F04">
      <w:pPr>
        <w:pStyle w:val="l6"/>
        <w:numPr>
          <w:ilvl w:val="0"/>
          <w:numId w:val="10"/>
        </w:numPr>
        <w:spacing w:before="0" w:beforeAutospacing="0" w:after="0" w:afterAutospacing="0"/>
        <w:ind w:left="425" w:hanging="425"/>
        <w:jc w:val="both"/>
        <w:rPr>
          <w:i/>
        </w:rPr>
      </w:pPr>
      <w:r w:rsidRPr="00020A5E">
        <w:rPr>
          <w:i/>
        </w:rPr>
        <w:t>Informace o vydaných rozhodnutích o povolení výjimky z technických požadavků na stavby a technických požadavků zabezpečujících bezbariérové užívání stavby</w:t>
      </w:r>
    </w:p>
    <w:p w:rsidR="00DB7F04" w:rsidRPr="001B70A3" w:rsidRDefault="00DB7F04" w:rsidP="00DB7F04">
      <w:pPr>
        <w:pStyle w:val="Zkladntext"/>
        <w:tabs>
          <w:tab w:val="right" w:pos="0"/>
        </w:tabs>
        <w:spacing w:after="0"/>
        <w:ind w:firstLine="426"/>
        <w:jc w:val="both"/>
      </w:pPr>
      <w:r w:rsidRPr="001B70A3">
        <w:t>Při stavbě bude dodržena vyhláška č.268/2009 o technických požadavcích na stavby v platném znění. Při výstavbě budou dodrženy obecně technické požadavky na výstavbu a</w:t>
      </w:r>
      <w:r>
        <w:t> </w:t>
      </w:r>
      <w:r w:rsidRPr="001B70A3">
        <w:t>platné technologické předpisy a ČSN, zákony a vyhlášky související s výstavbou.</w:t>
      </w:r>
      <w:r w:rsidRPr="001B70A3">
        <w:tab/>
      </w:r>
    </w:p>
    <w:p w:rsidR="00DB7F04" w:rsidRDefault="00DB7F04" w:rsidP="00DB7F04">
      <w:pPr>
        <w:tabs>
          <w:tab w:val="left" w:pos="0"/>
        </w:tabs>
        <w:ind w:firstLine="426"/>
        <w:jc w:val="both"/>
      </w:pPr>
      <w:r w:rsidRPr="00A6001F">
        <w:t>Bezbariérové užívání stavby, vzhledem k účelu se neuvažuje. Přístup pro osoby se ztíženou pohyblivostí s doprovodem je zajištěn pouze na 1.NP.</w:t>
      </w:r>
    </w:p>
    <w:p w:rsidR="00DB7F04" w:rsidRPr="00020A5E" w:rsidRDefault="00DB7F04" w:rsidP="00DB7F04">
      <w:pPr>
        <w:pStyle w:val="l6"/>
        <w:spacing w:before="0" w:beforeAutospacing="0" w:after="0" w:afterAutospacing="0"/>
        <w:ind w:firstLine="426"/>
        <w:jc w:val="both"/>
      </w:pPr>
    </w:p>
    <w:p w:rsidR="00DB7F04" w:rsidRPr="00020A5E" w:rsidRDefault="00DB7F04" w:rsidP="00DB7F04">
      <w:pPr>
        <w:pStyle w:val="l6"/>
        <w:numPr>
          <w:ilvl w:val="0"/>
          <w:numId w:val="10"/>
        </w:numPr>
        <w:spacing w:before="0" w:beforeAutospacing="0" w:after="0" w:afterAutospacing="0"/>
        <w:ind w:left="425" w:hanging="425"/>
        <w:jc w:val="both"/>
        <w:rPr>
          <w:i/>
        </w:rPr>
      </w:pPr>
      <w:r w:rsidRPr="00020A5E">
        <w:rPr>
          <w:i/>
        </w:rPr>
        <w:t>Informace o tom, zda a v jakých částech dokumentace jsou zohledněny podmínky závazných stanovisek dotčených orgánů</w:t>
      </w:r>
    </w:p>
    <w:p w:rsidR="00DB7F04" w:rsidRDefault="00DB7F04" w:rsidP="00DB7F04">
      <w:pPr>
        <w:pStyle w:val="Zkladntext"/>
        <w:tabs>
          <w:tab w:val="right" w:pos="0"/>
        </w:tabs>
        <w:spacing w:after="0"/>
        <w:ind w:firstLine="426"/>
        <w:jc w:val="both"/>
      </w:pPr>
      <w:r w:rsidRPr="00020A5E">
        <w:t xml:space="preserve">Vyjádření a podmínky závazných stanovisek dotčených orgánů jsou přiloženy v Dokladové části. </w:t>
      </w:r>
    </w:p>
    <w:p w:rsidR="00DB7F04" w:rsidRPr="006E274E" w:rsidRDefault="00DB7F04" w:rsidP="00DB7F04">
      <w:pPr>
        <w:pStyle w:val="Odstavecseseznamem"/>
        <w:ind w:left="0" w:firstLine="426"/>
      </w:pPr>
      <w:r w:rsidRPr="006E274E">
        <w:t>Stavba bude posouzena z hlediska požární bezpečnosti staveb.</w:t>
      </w:r>
    </w:p>
    <w:p w:rsidR="00DB7F04" w:rsidRPr="00020A5E" w:rsidRDefault="00DB7F04" w:rsidP="00DB7F04">
      <w:pPr>
        <w:pStyle w:val="l6"/>
        <w:spacing w:before="0" w:beforeAutospacing="0" w:after="0" w:afterAutospacing="0"/>
        <w:ind w:firstLine="426"/>
        <w:jc w:val="both"/>
      </w:pPr>
    </w:p>
    <w:p w:rsidR="00DB7F04" w:rsidRPr="00020A5E" w:rsidRDefault="00DB7F04" w:rsidP="00DB7F04">
      <w:pPr>
        <w:pStyle w:val="l6"/>
        <w:numPr>
          <w:ilvl w:val="0"/>
          <w:numId w:val="10"/>
        </w:numPr>
        <w:spacing w:before="0" w:beforeAutospacing="0" w:after="0" w:afterAutospacing="0"/>
        <w:ind w:left="425" w:hanging="425"/>
        <w:jc w:val="both"/>
        <w:rPr>
          <w:i/>
        </w:rPr>
      </w:pPr>
      <w:r w:rsidRPr="00020A5E">
        <w:rPr>
          <w:i/>
        </w:rPr>
        <w:t>Ochrana stavby podle jiných právních předpisů</w:t>
      </w:r>
      <w:hyperlink r:id="rId9" w:anchor="f4394031" w:history="1">
        <w:r w:rsidRPr="00020A5E">
          <w:rPr>
            <w:rStyle w:val="Hypertextovodkaz"/>
            <w:i/>
            <w:vertAlign w:val="superscript"/>
          </w:rPr>
          <w:t>1</w:t>
        </w:r>
        <w:r w:rsidRPr="00020A5E">
          <w:rPr>
            <w:rStyle w:val="Hypertextovodkaz"/>
            <w:i/>
          </w:rPr>
          <w:t>)</w:t>
        </w:r>
      </w:hyperlink>
    </w:p>
    <w:p w:rsidR="00DB7F04" w:rsidRDefault="003424EC" w:rsidP="00DB7F04">
      <w:pPr>
        <w:pStyle w:val="l5"/>
        <w:spacing w:before="0" w:beforeAutospacing="0" w:after="0" w:afterAutospacing="0"/>
        <w:ind w:firstLine="426"/>
        <w:jc w:val="both"/>
      </w:pPr>
      <w:r>
        <w:t xml:space="preserve">Stavba se </w:t>
      </w:r>
      <w:r w:rsidR="00DB7F04" w:rsidRPr="006F637B">
        <w:t>nachází v památkové rezervaci, památkové zóně ani zvláštně chráněném území. Dle dostupných podkladů se stavba nenachází v záplavovém území ani v aktivní zóně záplavového území řek ani jiných vodních toků</w:t>
      </w:r>
      <w:r w:rsidR="00DB7F04" w:rsidRPr="003D5DA8">
        <w:t>.</w:t>
      </w:r>
      <w:r w:rsidR="00DB7F04">
        <w:t xml:space="preserve"> Stavba se nachází v </w:t>
      </w:r>
      <w:r>
        <w:t>ochranném pásmu lesa (p.č.p. 2031/1</w:t>
      </w:r>
      <w:r w:rsidR="00DB7F04">
        <w:t>).</w:t>
      </w:r>
    </w:p>
    <w:p w:rsidR="00DB7F04" w:rsidRPr="000917BF" w:rsidRDefault="00DB7F04" w:rsidP="00DB7F04">
      <w:pPr>
        <w:pStyle w:val="l6"/>
        <w:spacing w:before="0" w:beforeAutospacing="0" w:after="0" w:afterAutospacing="0"/>
        <w:ind w:firstLine="426"/>
        <w:jc w:val="both"/>
      </w:pPr>
    </w:p>
    <w:p w:rsidR="00DB7F04" w:rsidRPr="000917BF" w:rsidRDefault="00DB7F04" w:rsidP="00DB7F04">
      <w:pPr>
        <w:pStyle w:val="l6"/>
        <w:numPr>
          <w:ilvl w:val="0"/>
          <w:numId w:val="10"/>
        </w:numPr>
        <w:spacing w:before="0" w:beforeAutospacing="0" w:after="0" w:afterAutospacing="0"/>
        <w:ind w:left="425" w:hanging="425"/>
        <w:jc w:val="both"/>
        <w:rPr>
          <w:i/>
        </w:rPr>
      </w:pPr>
      <w:r w:rsidRPr="000917BF">
        <w:rPr>
          <w:i/>
        </w:rPr>
        <w:t>Navrhované parametry stavby - zastavěná plocha, obestavěný prostor, užitná plocha, počet funkčních jednotek a jejich velikosti apod.</w:t>
      </w:r>
    </w:p>
    <w:p w:rsidR="00DB7F04" w:rsidRPr="003050CC" w:rsidRDefault="00DB7F04" w:rsidP="00DB7F04">
      <w:pPr>
        <w:pStyle w:val="Odstavecseseznamem"/>
        <w:ind w:hanging="282"/>
      </w:pPr>
      <w:r w:rsidRPr="003050CC">
        <w:t>Zastavěná plocha (m</w:t>
      </w:r>
      <w:r w:rsidRPr="003050CC">
        <w:rPr>
          <w:vertAlign w:val="superscript"/>
        </w:rPr>
        <w:t>2</w:t>
      </w:r>
      <w:r w:rsidR="004A1F5E">
        <w:t>)</w:t>
      </w:r>
      <w:r w:rsidR="004A1F5E">
        <w:tab/>
      </w:r>
      <w:r w:rsidR="004A1F5E">
        <w:tab/>
        <w:t>26,1</w:t>
      </w:r>
      <w:r w:rsidRPr="003050CC">
        <w:tab/>
      </w:r>
    </w:p>
    <w:p w:rsidR="00DB7F04" w:rsidRPr="000467A6" w:rsidRDefault="00DB7F04" w:rsidP="00DB7F04">
      <w:pPr>
        <w:pStyle w:val="Odstavecseseznamem"/>
        <w:ind w:hanging="282"/>
      </w:pPr>
      <w:r w:rsidRPr="000467A6">
        <w:t>Obestavěný prostor (m</w:t>
      </w:r>
      <w:r w:rsidRPr="000467A6">
        <w:rPr>
          <w:vertAlign w:val="superscript"/>
        </w:rPr>
        <w:t>3</w:t>
      </w:r>
      <w:r w:rsidR="003424EC" w:rsidRPr="000467A6">
        <w:t>)</w:t>
      </w:r>
      <w:r w:rsidR="003424EC" w:rsidRPr="000467A6">
        <w:tab/>
      </w:r>
      <w:r w:rsidR="003424EC" w:rsidRPr="000467A6">
        <w:tab/>
      </w:r>
      <w:r w:rsidR="000467A6" w:rsidRPr="000467A6">
        <w:t>194,2</w:t>
      </w:r>
    </w:p>
    <w:p w:rsidR="00DB7F04" w:rsidRPr="00E413D5" w:rsidRDefault="00DE7C85" w:rsidP="00DB7F04">
      <w:pPr>
        <w:pStyle w:val="Odstavecseseznamem"/>
        <w:ind w:hanging="282"/>
      </w:pPr>
      <w:r>
        <w:t>Počet funkčních jednotek</w:t>
      </w:r>
      <w:r>
        <w:tab/>
        <w:t>0</w:t>
      </w:r>
      <w:r w:rsidR="00DB7F04" w:rsidRPr="00E413D5">
        <w:tab/>
      </w:r>
    </w:p>
    <w:p w:rsidR="00DB7F04" w:rsidRPr="000917BF" w:rsidRDefault="00DB7F04" w:rsidP="00DB7F04">
      <w:pPr>
        <w:pStyle w:val="l6"/>
        <w:spacing w:before="0" w:beforeAutospacing="0" w:after="0" w:afterAutospacing="0"/>
        <w:ind w:firstLine="426"/>
        <w:jc w:val="both"/>
      </w:pPr>
    </w:p>
    <w:p w:rsidR="00DB7F04" w:rsidRPr="000917BF" w:rsidRDefault="00DB7F04" w:rsidP="00DB7F04">
      <w:pPr>
        <w:pStyle w:val="l6"/>
        <w:numPr>
          <w:ilvl w:val="0"/>
          <w:numId w:val="10"/>
        </w:numPr>
        <w:spacing w:before="0" w:beforeAutospacing="0" w:after="0" w:afterAutospacing="0"/>
        <w:ind w:left="425" w:hanging="425"/>
        <w:jc w:val="both"/>
        <w:rPr>
          <w:i/>
        </w:rPr>
      </w:pPr>
      <w:r w:rsidRPr="000917BF">
        <w:rPr>
          <w:i/>
        </w:rPr>
        <w:t>Základní bilance stavby - potřeby a spotřeby médií a hmot, hospodaření s dešťovou vodou, celkové produkované množství a druhy odpadů a emisí, třída energetické náročnosti budov apod.</w:t>
      </w:r>
    </w:p>
    <w:p w:rsidR="00DB7F04" w:rsidRPr="000917BF" w:rsidRDefault="00DB7F04" w:rsidP="00DB7F04">
      <w:pPr>
        <w:pStyle w:val="l6"/>
        <w:spacing w:before="0" w:beforeAutospacing="0" w:after="0" w:afterAutospacing="0"/>
        <w:ind w:firstLine="426"/>
        <w:jc w:val="both"/>
      </w:pPr>
      <w:r w:rsidRPr="000917BF">
        <w:t>Stavba nebude napojena na inženýrské sítě.</w:t>
      </w:r>
    </w:p>
    <w:p w:rsidR="00DB7F04" w:rsidRDefault="00DB7F04" w:rsidP="00DB7F04">
      <w:pPr>
        <w:pStyle w:val="l6"/>
        <w:spacing w:before="0" w:beforeAutospacing="0" w:after="0" w:afterAutospacing="0"/>
        <w:ind w:firstLine="426"/>
        <w:jc w:val="both"/>
      </w:pPr>
    </w:p>
    <w:p w:rsidR="00DB7F04" w:rsidRPr="00E556CA" w:rsidRDefault="00DB7F04" w:rsidP="00DB7F04">
      <w:pPr>
        <w:pStyle w:val="Prosttext"/>
        <w:ind w:firstLine="426"/>
        <w:jc w:val="both"/>
        <w:rPr>
          <w:rFonts w:ascii="Times New Roman" w:hAnsi="Times New Roman" w:cs="Times New Roman"/>
          <w:i/>
          <w:sz w:val="24"/>
          <w:szCs w:val="24"/>
        </w:rPr>
      </w:pPr>
      <w:r w:rsidRPr="00E556CA">
        <w:rPr>
          <w:rFonts w:ascii="Times New Roman" w:hAnsi="Times New Roman" w:cs="Times New Roman"/>
          <w:i/>
          <w:sz w:val="24"/>
          <w:szCs w:val="24"/>
        </w:rPr>
        <w:t>Dešťová voda:</w:t>
      </w:r>
    </w:p>
    <w:p w:rsidR="00DB7F04" w:rsidRPr="00E556CA" w:rsidRDefault="00DB7F04" w:rsidP="00DB7F04">
      <w:pPr>
        <w:pStyle w:val="Prosttext"/>
        <w:ind w:firstLine="426"/>
        <w:jc w:val="both"/>
        <w:rPr>
          <w:rFonts w:ascii="Times New Roman" w:hAnsi="Times New Roman" w:cs="Times New Roman"/>
          <w:sz w:val="24"/>
          <w:szCs w:val="24"/>
        </w:rPr>
      </w:pPr>
      <w:r>
        <w:rPr>
          <w:rFonts w:ascii="Times New Roman" w:hAnsi="Times New Roman" w:cs="Times New Roman"/>
          <w:sz w:val="24"/>
          <w:szCs w:val="24"/>
        </w:rPr>
        <w:t>Bude</w:t>
      </w:r>
      <w:r w:rsidR="003424EC">
        <w:rPr>
          <w:rFonts w:ascii="Times New Roman" w:hAnsi="Times New Roman" w:cs="Times New Roman"/>
          <w:sz w:val="24"/>
          <w:szCs w:val="24"/>
        </w:rPr>
        <w:t xml:space="preserve"> likvidována vsakem na pozemku investora</w:t>
      </w:r>
      <w:r w:rsidRPr="00E556CA">
        <w:rPr>
          <w:rFonts w:ascii="Times New Roman" w:hAnsi="Times New Roman" w:cs="Times New Roman"/>
          <w:sz w:val="24"/>
          <w:szCs w:val="24"/>
        </w:rPr>
        <w:t>.</w:t>
      </w:r>
    </w:p>
    <w:p w:rsidR="00DB7F04" w:rsidRPr="00E556CA" w:rsidRDefault="00DB7F04" w:rsidP="00DB7F04">
      <w:pPr>
        <w:pStyle w:val="Import9"/>
        <w:tabs>
          <w:tab w:val="clear" w:pos="4752"/>
        </w:tabs>
        <w:ind w:firstLine="426"/>
        <w:jc w:val="both"/>
        <w:rPr>
          <w:rFonts w:ascii="Times New Roman" w:hAnsi="Times New Roman"/>
          <w:i/>
        </w:rPr>
      </w:pPr>
    </w:p>
    <w:p w:rsidR="00DB7F04" w:rsidRPr="00E556CA" w:rsidRDefault="00DB7F04" w:rsidP="00DB7F04">
      <w:pPr>
        <w:pStyle w:val="Import9"/>
        <w:tabs>
          <w:tab w:val="clear" w:pos="4752"/>
        </w:tabs>
        <w:ind w:firstLine="426"/>
        <w:jc w:val="both"/>
        <w:rPr>
          <w:rFonts w:ascii="Times New Roman" w:hAnsi="Times New Roman"/>
          <w:i/>
        </w:rPr>
      </w:pPr>
      <w:r w:rsidRPr="00E556CA">
        <w:rPr>
          <w:rFonts w:ascii="Times New Roman" w:hAnsi="Times New Roman"/>
          <w:i/>
        </w:rPr>
        <w:t>Odpady ze stavby:</w:t>
      </w:r>
    </w:p>
    <w:p w:rsidR="00DB7F04" w:rsidRPr="00E556CA" w:rsidRDefault="00DB7F04" w:rsidP="00DB7F04">
      <w:pPr>
        <w:pStyle w:val="Import9"/>
        <w:tabs>
          <w:tab w:val="clear" w:pos="4752"/>
        </w:tabs>
        <w:ind w:firstLine="426"/>
        <w:jc w:val="both"/>
        <w:rPr>
          <w:rFonts w:ascii="Times New Roman" w:hAnsi="Times New Roman"/>
        </w:rPr>
      </w:pPr>
      <w:r w:rsidRPr="00E556CA">
        <w:rPr>
          <w:rFonts w:ascii="Times New Roman" w:hAnsi="Times New Roman"/>
        </w:rPr>
        <w:t>Zhotovitel stavby zajistí manipulaci s odpadem dle platných předpisů, zejména s odpadem se zbytkovým obsahem škodlivin (N). GD zajistí kontrolu a údržbu stavebních mechanismů tak, aby nedošlo k úniku ropných látek. V případě úniku zajistí okamžitou likvidaci dekontaminované zeminy a její uložení do nepropustných nádob.</w:t>
      </w:r>
    </w:p>
    <w:p w:rsidR="00DB7F04" w:rsidRPr="00E556CA" w:rsidRDefault="00DB7F04" w:rsidP="00DB7F04">
      <w:pPr>
        <w:ind w:firstLine="426"/>
        <w:jc w:val="both"/>
      </w:pPr>
    </w:p>
    <w:p w:rsidR="00DB7F04" w:rsidRPr="00E556CA" w:rsidRDefault="00DB7F04" w:rsidP="00DB7F04">
      <w:pPr>
        <w:ind w:firstLine="426"/>
        <w:jc w:val="both"/>
      </w:pPr>
      <w:r w:rsidRPr="00E556CA">
        <w:t xml:space="preserve">Likvidace odpadů vzniklých při </w:t>
      </w:r>
      <w:r>
        <w:t>opravě stavby</w:t>
      </w:r>
      <w:r w:rsidRPr="00E556CA">
        <w:t xml:space="preserve"> bude provedena v souladu s platnými právními předpisy v odpadovém hospodářství, kterými jsou Zákon č. 185/2001 Sb., v platném znění, o odpadech; a s ním související Vyhláška MŽP č. 93/2016 Sb., kterou se stanoví Katalog odpadů, Vyhláška č. 383/2001 Sb., o podrobnostech nakládání s odpady a Vyhl. č. 294/2005 Sb., o podmínkách ukládání odpadů na skládky.</w:t>
      </w:r>
    </w:p>
    <w:p w:rsidR="00DB7F04" w:rsidRPr="00E556CA" w:rsidRDefault="00DB7F04" w:rsidP="00DB7F04">
      <w:pPr>
        <w:ind w:firstLine="426"/>
        <w:jc w:val="both"/>
      </w:pPr>
    </w:p>
    <w:p w:rsidR="00DB7F04" w:rsidRPr="00E556CA" w:rsidRDefault="00DB7F04" w:rsidP="00DB7F04">
      <w:pPr>
        <w:ind w:firstLine="426"/>
        <w:jc w:val="both"/>
        <w:rPr>
          <w:i/>
        </w:rPr>
      </w:pPr>
      <w:r w:rsidRPr="00E556CA">
        <w:rPr>
          <w:i/>
        </w:rPr>
        <w:t>Odpady z provozu stavby:</w:t>
      </w:r>
    </w:p>
    <w:p w:rsidR="00DB7F04" w:rsidRPr="00E556CA" w:rsidRDefault="00DB7F04" w:rsidP="00DB7F04">
      <w:pPr>
        <w:ind w:firstLine="426"/>
        <w:jc w:val="both"/>
      </w:pPr>
      <w:r w:rsidRPr="00E556CA">
        <w:t>Odpady produkované užíváním objektu budou na místě tříděny, recyklovatelné odpady – sklo, plast, papír apod. budou umisťovány do určených kontejnerů v lokalitě, směsný odpad bude ukládán do odpadových nádob a pravidelně vyvážen na skládku, v intervalech daných se smluvní firmou.</w:t>
      </w:r>
    </w:p>
    <w:p w:rsidR="00DB7F04" w:rsidRPr="000917BF" w:rsidRDefault="00DB7F04" w:rsidP="00DB7F04">
      <w:pPr>
        <w:pStyle w:val="l6"/>
        <w:spacing w:before="0" w:beforeAutospacing="0" w:after="0" w:afterAutospacing="0"/>
        <w:ind w:firstLine="426"/>
        <w:jc w:val="both"/>
      </w:pPr>
    </w:p>
    <w:p w:rsidR="00DB7F04" w:rsidRPr="000917BF" w:rsidRDefault="00DB7F04" w:rsidP="00DB7F04">
      <w:pPr>
        <w:pStyle w:val="l6"/>
        <w:numPr>
          <w:ilvl w:val="0"/>
          <w:numId w:val="10"/>
        </w:numPr>
        <w:spacing w:before="0" w:beforeAutospacing="0" w:after="0" w:afterAutospacing="0"/>
        <w:ind w:left="425" w:hanging="425"/>
        <w:jc w:val="both"/>
        <w:rPr>
          <w:i/>
        </w:rPr>
      </w:pPr>
      <w:r w:rsidRPr="000917BF">
        <w:rPr>
          <w:i/>
        </w:rPr>
        <w:t>Základní předpoklady výstavby - časové údaje o realizaci stavby, členění na etapy</w:t>
      </w:r>
    </w:p>
    <w:p w:rsidR="00DB7F04" w:rsidRPr="00E556CA" w:rsidRDefault="00DB7F04" w:rsidP="00DB7F04">
      <w:pPr>
        <w:shd w:val="clear" w:color="auto" w:fill="FFFFFF"/>
        <w:tabs>
          <w:tab w:val="left" w:pos="426"/>
        </w:tabs>
        <w:ind w:firstLine="426"/>
        <w:jc w:val="both"/>
        <w:rPr>
          <w:bCs/>
        </w:rPr>
      </w:pPr>
      <w:r w:rsidRPr="00E556CA">
        <w:t xml:space="preserve">Provádění stavby nemá věcnou ani časovou vazbu na provádění žádných okolních staveb. </w:t>
      </w:r>
    </w:p>
    <w:p w:rsidR="00DB7F04" w:rsidRPr="00E556CA" w:rsidRDefault="00DB7F04" w:rsidP="00DB7F04">
      <w:pPr>
        <w:pStyle w:val="l5"/>
        <w:spacing w:before="0" w:beforeAutospacing="0" w:after="0" w:afterAutospacing="0"/>
        <w:ind w:firstLine="426"/>
        <w:jc w:val="both"/>
      </w:pPr>
      <w:r w:rsidRPr="00E556CA">
        <w:rPr>
          <w:bCs/>
        </w:rPr>
        <w:t>P</w:t>
      </w:r>
      <w:r w:rsidR="00EA1378">
        <w:rPr>
          <w:bCs/>
        </w:rPr>
        <w:t>ředpokládané zahájení výstavby 10/2022</w:t>
      </w:r>
      <w:r w:rsidRPr="00E556CA">
        <w:rPr>
          <w:bCs/>
        </w:rPr>
        <w:t xml:space="preserve">. </w:t>
      </w:r>
      <w:r w:rsidRPr="00E556CA">
        <w:t>Předpokládan</w:t>
      </w:r>
      <w:r w:rsidR="00EA1378">
        <w:t>á lhůta výstavby 48 měsíců (do 10/2026</w:t>
      </w:r>
      <w:r w:rsidRPr="00E556CA">
        <w:t>).</w:t>
      </w:r>
    </w:p>
    <w:p w:rsidR="00DB7F04" w:rsidRPr="00360353" w:rsidRDefault="00DB7F04" w:rsidP="00DB7F04">
      <w:pPr>
        <w:pStyle w:val="l6"/>
        <w:spacing w:before="0" w:beforeAutospacing="0" w:after="0" w:afterAutospacing="0"/>
        <w:ind w:firstLine="426"/>
        <w:jc w:val="both"/>
      </w:pPr>
    </w:p>
    <w:p w:rsidR="00DB7F04" w:rsidRPr="00360353" w:rsidRDefault="00DB7F04" w:rsidP="00DB7F04">
      <w:pPr>
        <w:pStyle w:val="l6"/>
        <w:numPr>
          <w:ilvl w:val="0"/>
          <w:numId w:val="10"/>
        </w:numPr>
        <w:spacing w:before="0" w:beforeAutospacing="0" w:after="0" w:afterAutospacing="0"/>
        <w:ind w:left="425" w:hanging="425"/>
        <w:jc w:val="both"/>
        <w:rPr>
          <w:i/>
        </w:rPr>
      </w:pPr>
      <w:r w:rsidRPr="00360353">
        <w:rPr>
          <w:i/>
        </w:rPr>
        <w:t>Orientační náklady stavby</w:t>
      </w:r>
    </w:p>
    <w:p w:rsidR="00DB7F04" w:rsidRPr="00E556CA" w:rsidRDefault="00DB7F04" w:rsidP="00DB7F04">
      <w:pPr>
        <w:pStyle w:val="l6"/>
        <w:spacing w:before="0" w:beforeAutospacing="0" w:after="0" w:afterAutospacing="0"/>
        <w:ind w:firstLine="426"/>
        <w:jc w:val="both"/>
      </w:pPr>
      <w:r w:rsidRPr="003050CC">
        <w:t>Orientační n</w:t>
      </w:r>
      <w:r w:rsidR="00365850">
        <w:t>áklady stavby – 1 500</w:t>
      </w:r>
      <w:r w:rsidR="00EA1378">
        <w:t xml:space="preserve"> 000</w:t>
      </w:r>
      <w:r w:rsidRPr="003050CC">
        <w:t xml:space="preserve"> Kč.</w:t>
      </w:r>
    </w:p>
    <w:p w:rsidR="00DB7F04" w:rsidRPr="00105AB5" w:rsidRDefault="00DB7F04" w:rsidP="00DB7F04">
      <w:pPr>
        <w:pStyle w:val="l6"/>
        <w:spacing w:before="0" w:beforeAutospacing="0" w:after="0" w:afterAutospacing="0"/>
        <w:ind w:firstLine="426"/>
        <w:jc w:val="both"/>
      </w:pPr>
    </w:p>
    <w:p w:rsidR="00DB7F04" w:rsidRPr="00105AB5" w:rsidRDefault="00DB7F04" w:rsidP="00DB7F04">
      <w:pPr>
        <w:pStyle w:val="l5"/>
        <w:spacing w:before="0" w:beforeAutospacing="0" w:after="0" w:afterAutospacing="0"/>
        <w:jc w:val="both"/>
        <w:rPr>
          <w:u w:val="single"/>
        </w:rPr>
      </w:pPr>
      <w:r w:rsidRPr="00105AB5">
        <w:rPr>
          <w:u w:val="single"/>
        </w:rPr>
        <w:t>B.2.2 Celkové urbanistické a architektonické řešení</w:t>
      </w:r>
    </w:p>
    <w:p w:rsidR="00DB7F04" w:rsidRPr="00105AB5" w:rsidRDefault="00DB7F04" w:rsidP="00DB7F04">
      <w:pPr>
        <w:pStyle w:val="l6"/>
        <w:numPr>
          <w:ilvl w:val="0"/>
          <w:numId w:val="9"/>
        </w:numPr>
        <w:spacing w:before="0" w:beforeAutospacing="0" w:after="0" w:afterAutospacing="0"/>
        <w:ind w:left="426" w:hanging="426"/>
        <w:jc w:val="both"/>
        <w:rPr>
          <w:i/>
        </w:rPr>
      </w:pPr>
      <w:r w:rsidRPr="00105AB5">
        <w:rPr>
          <w:i/>
        </w:rPr>
        <w:t>Urbanismus - územní regulace, kompozice prostorového řešení</w:t>
      </w:r>
    </w:p>
    <w:p w:rsidR="00DC530D" w:rsidRDefault="00DB7F04" w:rsidP="00DB7F04">
      <w:pPr>
        <w:pStyle w:val="l6"/>
        <w:spacing w:before="0" w:beforeAutospacing="0" w:after="0" w:afterAutospacing="0"/>
        <w:ind w:firstLine="426"/>
        <w:jc w:val="both"/>
      </w:pPr>
      <w:r w:rsidRPr="00CE02CF">
        <w:t>J</w:t>
      </w:r>
      <w:r w:rsidR="00EA1378">
        <w:t>edná se o novostavbu dřevěné pozorov</w:t>
      </w:r>
      <w:r w:rsidR="00562EE9">
        <w:t>atelny v pastev</w:t>
      </w:r>
      <w:r w:rsidR="004A1F5E">
        <w:t>ní</w:t>
      </w:r>
      <w:r w:rsidR="000B11EB">
        <w:t xml:space="preserve"> rezervaci Jan</w:t>
      </w:r>
      <w:r w:rsidR="00EA1378">
        <w:t>ovský mokřad</w:t>
      </w:r>
      <w:r w:rsidRPr="00CE02CF">
        <w:t>.</w:t>
      </w:r>
    </w:p>
    <w:p w:rsidR="00DB7F04" w:rsidRPr="00CE02CF" w:rsidRDefault="00DC530D" w:rsidP="00DC530D">
      <w:pPr>
        <w:pStyle w:val="l6"/>
        <w:spacing w:before="0" w:beforeAutospacing="0" w:after="0" w:afterAutospacing="0"/>
        <w:jc w:val="both"/>
      </w:pPr>
      <w:r>
        <w:t xml:space="preserve">Novostavba pozorovatelny se nachází asi 0,2 km od Lučního potoka a asi 0,3 km od dálnice. Přesné umístění stavby je </w:t>
      </w:r>
      <w:r w:rsidR="001C6B7A">
        <w:t>GPS  </w:t>
      </w:r>
      <w:r w:rsidRPr="00DC530D">
        <w:t>49.6996239N, 13.1878333E</w:t>
      </w:r>
      <w:r>
        <w:t xml:space="preserve"> s maximální odchylkou do 3 m.</w:t>
      </w:r>
    </w:p>
    <w:p w:rsidR="00DB7F04" w:rsidRPr="00CE02CF" w:rsidRDefault="00DB7F04" w:rsidP="00DB7F04">
      <w:pPr>
        <w:pStyle w:val="l6"/>
        <w:spacing w:before="0" w:beforeAutospacing="0" w:after="0" w:afterAutospacing="0"/>
        <w:ind w:firstLine="426"/>
        <w:jc w:val="both"/>
      </w:pPr>
    </w:p>
    <w:p w:rsidR="00DB7F04" w:rsidRPr="00CE02CF" w:rsidRDefault="00DB7F04" w:rsidP="00DB7F04">
      <w:pPr>
        <w:pStyle w:val="l6"/>
        <w:numPr>
          <w:ilvl w:val="0"/>
          <w:numId w:val="9"/>
        </w:numPr>
        <w:spacing w:before="0" w:beforeAutospacing="0" w:after="0" w:afterAutospacing="0"/>
        <w:ind w:left="426" w:hanging="426"/>
        <w:jc w:val="both"/>
        <w:rPr>
          <w:i/>
        </w:rPr>
      </w:pPr>
      <w:r w:rsidRPr="00CE02CF">
        <w:rPr>
          <w:i/>
        </w:rPr>
        <w:t>Architektonické řešení - kompozice tvarového řešení, materiálové a barevné řešení</w:t>
      </w:r>
    </w:p>
    <w:p w:rsidR="00DB7F04" w:rsidRDefault="00DC530D" w:rsidP="00DB7F04">
      <w:pPr>
        <w:pStyle w:val="Prosttext"/>
        <w:ind w:firstLine="426"/>
        <w:jc w:val="both"/>
        <w:rPr>
          <w:rFonts w:ascii="Times New Roman" w:hAnsi="Times New Roman" w:cs="Times New Roman"/>
          <w:sz w:val="24"/>
          <w:szCs w:val="24"/>
        </w:rPr>
      </w:pPr>
      <w:r>
        <w:rPr>
          <w:rFonts w:ascii="Times New Roman" w:hAnsi="Times New Roman" w:cs="Times New Roman"/>
          <w:sz w:val="24"/>
          <w:szCs w:val="24"/>
        </w:rPr>
        <w:t>Novostavba</w:t>
      </w:r>
      <w:r w:rsidR="00DB7F04">
        <w:rPr>
          <w:rFonts w:ascii="Times New Roman" w:hAnsi="Times New Roman" w:cs="Times New Roman"/>
          <w:sz w:val="24"/>
          <w:szCs w:val="24"/>
        </w:rPr>
        <w:t xml:space="preserve"> </w:t>
      </w:r>
      <w:r w:rsidR="000B11EB">
        <w:rPr>
          <w:rFonts w:ascii="Times New Roman" w:hAnsi="Times New Roman" w:cs="Times New Roman"/>
          <w:sz w:val="24"/>
          <w:szCs w:val="24"/>
        </w:rPr>
        <w:t>pozorovatelny v Jan</w:t>
      </w:r>
      <w:r>
        <w:rPr>
          <w:rFonts w:ascii="Times New Roman" w:hAnsi="Times New Roman" w:cs="Times New Roman"/>
          <w:sz w:val="24"/>
          <w:szCs w:val="24"/>
        </w:rPr>
        <w:t>ovském mokřadu n</w:t>
      </w:r>
      <w:r w:rsidR="00DB7F04">
        <w:rPr>
          <w:rFonts w:ascii="Times New Roman" w:hAnsi="Times New Roman" w:cs="Times New Roman"/>
          <w:sz w:val="24"/>
          <w:szCs w:val="24"/>
        </w:rPr>
        <w:t>evnáší do krajiny jiné prvky</w:t>
      </w:r>
      <w:r w:rsidR="004A1F5E">
        <w:rPr>
          <w:rFonts w:ascii="Times New Roman" w:hAnsi="Times New Roman" w:cs="Times New Roman"/>
          <w:sz w:val="24"/>
          <w:szCs w:val="24"/>
        </w:rPr>
        <w:t xml:space="preserve"> než samotnou novostavbu pozorovatelny</w:t>
      </w:r>
      <w:r w:rsidR="00DB7F04">
        <w:rPr>
          <w:rFonts w:ascii="Times New Roman" w:hAnsi="Times New Roman" w:cs="Times New Roman"/>
          <w:sz w:val="24"/>
          <w:szCs w:val="24"/>
        </w:rPr>
        <w:t>.</w:t>
      </w:r>
    </w:p>
    <w:p w:rsidR="00DB7F04" w:rsidRPr="00671D2E" w:rsidRDefault="00DB7F04" w:rsidP="00DB7F04">
      <w:pPr>
        <w:pStyle w:val="Prosttext"/>
        <w:ind w:firstLine="426"/>
        <w:jc w:val="both"/>
        <w:rPr>
          <w:rFonts w:ascii="Times New Roman" w:hAnsi="Times New Roman" w:cs="Times New Roman"/>
          <w:sz w:val="24"/>
          <w:szCs w:val="24"/>
        </w:rPr>
      </w:pPr>
      <w:r w:rsidRPr="00671D2E">
        <w:rPr>
          <w:rFonts w:ascii="Times New Roman" w:hAnsi="Times New Roman" w:cs="Times New Roman"/>
          <w:sz w:val="24"/>
          <w:szCs w:val="24"/>
        </w:rPr>
        <w:t>Jedná se o dřev</w:t>
      </w:r>
      <w:r w:rsidR="004A1F5E">
        <w:rPr>
          <w:rFonts w:ascii="Times New Roman" w:hAnsi="Times New Roman" w:cs="Times New Roman"/>
          <w:sz w:val="24"/>
          <w:szCs w:val="24"/>
        </w:rPr>
        <w:t>ostavbu nad celkovým půdorysem 5,1 x 5,1</w:t>
      </w:r>
      <w:r w:rsidR="000423DB">
        <w:rPr>
          <w:rFonts w:ascii="Times New Roman" w:hAnsi="Times New Roman" w:cs="Times New Roman"/>
          <w:sz w:val="24"/>
          <w:szCs w:val="24"/>
        </w:rPr>
        <w:t xml:space="preserve"> m, o celkové výšce po hřeben 8,96</w:t>
      </w:r>
      <w:r w:rsidRPr="00671D2E">
        <w:rPr>
          <w:rFonts w:ascii="Times New Roman" w:hAnsi="Times New Roman" w:cs="Times New Roman"/>
          <w:sz w:val="24"/>
          <w:szCs w:val="24"/>
        </w:rPr>
        <w:t xml:space="preserve"> </w:t>
      </w:r>
      <w:r w:rsidR="004A1F5E">
        <w:rPr>
          <w:rFonts w:ascii="Times New Roman" w:hAnsi="Times New Roman" w:cs="Times New Roman"/>
          <w:sz w:val="24"/>
          <w:szCs w:val="24"/>
        </w:rPr>
        <w:t>m. Stavba je nepodsklepená, tří</w:t>
      </w:r>
      <w:r w:rsidRPr="00671D2E">
        <w:rPr>
          <w:rFonts w:ascii="Times New Roman" w:hAnsi="Times New Roman" w:cs="Times New Roman"/>
          <w:sz w:val="24"/>
          <w:szCs w:val="24"/>
        </w:rPr>
        <w:t xml:space="preserve">podlažní, zastřešená sedlovou střechou. Přízemí stavby je </w:t>
      </w:r>
      <w:r w:rsidR="00DC530D">
        <w:rPr>
          <w:rFonts w:ascii="Times New Roman" w:hAnsi="Times New Roman" w:cs="Times New Roman"/>
          <w:sz w:val="24"/>
          <w:szCs w:val="24"/>
        </w:rPr>
        <w:t>ne</w:t>
      </w:r>
      <w:r w:rsidRPr="00671D2E">
        <w:rPr>
          <w:rFonts w:ascii="Times New Roman" w:hAnsi="Times New Roman" w:cs="Times New Roman"/>
          <w:sz w:val="24"/>
          <w:szCs w:val="24"/>
        </w:rPr>
        <w:t>opláštěné</w:t>
      </w:r>
      <w:r w:rsidR="000423DB">
        <w:rPr>
          <w:rFonts w:ascii="Times New Roman" w:hAnsi="Times New Roman" w:cs="Times New Roman"/>
          <w:sz w:val="24"/>
          <w:szCs w:val="24"/>
        </w:rPr>
        <w:t>, druhé až třetí</w:t>
      </w:r>
      <w:r w:rsidR="00DC530D">
        <w:rPr>
          <w:rFonts w:ascii="Times New Roman" w:hAnsi="Times New Roman" w:cs="Times New Roman"/>
          <w:sz w:val="24"/>
          <w:szCs w:val="24"/>
        </w:rPr>
        <w:t xml:space="preserve"> </w:t>
      </w:r>
      <w:r w:rsidRPr="00671D2E">
        <w:rPr>
          <w:rFonts w:ascii="Times New Roman" w:hAnsi="Times New Roman" w:cs="Times New Roman"/>
          <w:sz w:val="24"/>
          <w:szCs w:val="24"/>
        </w:rPr>
        <w:t>patro (ve v</w:t>
      </w:r>
      <w:r w:rsidR="000423DB">
        <w:rPr>
          <w:rFonts w:ascii="Times New Roman" w:hAnsi="Times New Roman" w:cs="Times New Roman"/>
          <w:sz w:val="24"/>
          <w:szCs w:val="24"/>
        </w:rPr>
        <w:t>ýšce +3,24 m, +5,74 m</w:t>
      </w:r>
      <w:r w:rsidR="000467A6">
        <w:rPr>
          <w:rFonts w:ascii="Times New Roman" w:hAnsi="Times New Roman" w:cs="Times New Roman"/>
          <w:sz w:val="24"/>
          <w:szCs w:val="24"/>
        </w:rPr>
        <w:t>)</w:t>
      </w:r>
      <w:r w:rsidR="004A1F5E">
        <w:rPr>
          <w:rFonts w:ascii="Times New Roman" w:hAnsi="Times New Roman" w:cs="Times New Roman"/>
          <w:sz w:val="24"/>
          <w:szCs w:val="24"/>
        </w:rPr>
        <w:t xml:space="preserve"> </w:t>
      </w:r>
      <w:r w:rsidRPr="00671D2E">
        <w:rPr>
          <w:rFonts w:ascii="Times New Roman" w:hAnsi="Times New Roman" w:cs="Times New Roman"/>
          <w:sz w:val="24"/>
          <w:szCs w:val="24"/>
        </w:rPr>
        <w:t>slouží jako vyhlídkové s plným dřevěným zábradlím</w:t>
      </w:r>
      <w:r w:rsidR="000467A6">
        <w:rPr>
          <w:rFonts w:ascii="Times New Roman" w:hAnsi="Times New Roman" w:cs="Times New Roman"/>
          <w:sz w:val="24"/>
          <w:szCs w:val="24"/>
        </w:rPr>
        <w:t>, které je vyztužené ocelovými</w:t>
      </w:r>
      <w:r w:rsidR="00DC530D">
        <w:rPr>
          <w:rFonts w:ascii="Times New Roman" w:hAnsi="Times New Roman" w:cs="Times New Roman"/>
          <w:sz w:val="24"/>
          <w:szCs w:val="24"/>
        </w:rPr>
        <w:t xml:space="preserve"> pásky pro lepší ztužení stavby</w:t>
      </w:r>
      <w:r w:rsidRPr="00671D2E">
        <w:rPr>
          <w:rFonts w:ascii="Times New Roman" w:hAnsi="Times New Roman" w:cs="Times New Roman"/>
          <w:sz w:val="24"/>
          <w:szCs w:val="24"/>
        </w:rPr>
        <w:t>. Přístu</w:t>
      </w:r>
      <w:r w:rsidR="00DC530D">
        <w:rPr>
          <w:rFonts w:ascii="Times New Roman" w:hAnsi="Times New Roman" w:cs="Times New Roman"/>
          <w:sz w:val="24"/>
          <w:szCs w:val="24"/>
        </w:rPr>
        <w:t>p do stavby je ze všech světových stran – konstrukce v 1. NP není opláštěná</w:t>
      </w:r>
      <w:r w:rsidRPr="00671D2E">
        <w:rPr>
          <w:rFonts w:ascii="Times New Roman" w:hAnsi="Times New Roman" w:cs="Times New Roman"/>
          <w:sz w:val="24"/>
          <w:szCs w:val="24"/>
        </w:rPr>
        <w:t xml:space="preserve">. Stavba není vnitřně členěna na další úseky. </w:t>
      </w:r>
    </w:p>
    <w:p w:rsidR="00DB7F04" w:rsidRPr="00671D2E" w:rsidRDefault="00DB7F04" w:rsidP="00DB7F04">
      <w:pPr>
        <w:tabs>
          <w:tab w:val="left" w:pos="0"/>
        </w:tabs>
        <w:ind w:firstLine="426"/>
        <w:jc w:val="both"/>
      </w:pPr>
      <w:r w:rsidRPr="00671D2E">
        <w:t>Bezbariérové užívání stavby, vzhledem k účelu se neuvažuje. Přístup pro osoby se ztíženou pohyblivostí s doprovodem je zajištěn pouze na 1.NP.</w:t>
      </w:r>
    </w:p>
    <w:p w:rsidR="00DB7F04" w:rsidRDefault="00DB7F04" w:rsidP="00DB7F04">
      <w:pPr>
        <w:pStyle w:val="l6"/>
        <w:spacing w:before="0" w:beforeAutospacing="0" w:after="0" w:afterAutospacing="0"/>
        <w:ind w:firstLine="426"/>
        <w:jc w:val="both"/>
      </w:pPr>
      <w:r w:rsidRPr="00671D2E">
        <w:t>Stavba bude provedena jako montovaná z kvalitního vyschlého stavebního řeziva a kulat</w:t>
      </w:r>
      <w:r w:rsidR="00562EE9">
        <w:t>in, které bude opatřené fungicid</w:t>
      </w:r>
      <w:r w:rsidRPr="00671D2E">
        <w:t>ním a biocidním přípravkem.</w:t>
      </w:r>
      <w:r w:rsidR="00C527AD">
        <w:t xml:space="preserve"> </w:t>
      </w:r>
      <w:r w:rsidR="00255A5E">
        <w:t>D</w:t>
      </w:r>
      <w:r w:rsidR="000467A6">
        <w:t xml:space="preserve">řevěné části jsou řešeny z měkkého řeziva. </w:t>
      </w:r>
      <w:r w:rsidRPr="00671D2E">
        <w:t>Barevné řešení dle výběru investora.</w:t>
      </w:r>
    </w:p>
    <w:p w:rsidR="00DB7F04" w:rsidRDefault="00DB7F04" w:rsidP="00562EE9">
      <w:pPr>
        <w:pStyle w:val="l6"/>
        <w:spacing w:before="0" w:beforeAutospacing="0" w:after="240" w:afterAutospacing="0"/>
        <w:ind w:firstLine="426"/>
        <w:jc w:val="both"/>
      </w:pPr>
    </w:p>
    <w:p w:rsidR="00DB7F04" w:rsidRPr="00AA3483" w:rsidRDefault="00DB7F04" w:rsidP="00DB7F04">
      <w:pPr>
        <w:pStyle w:val="l5"/>
        <w:spacing w:before="0" w:beforeAutospacing="0" w:after="0" w:afterAutospacing="0"/>
        <w:jc w:val="both"/>
        <w:rPr>
          <w:u w:val="single"/>
        </w:rPr>
      </w:pPr>
      <w:r w:rsidRPr="00AA3483">
        <w:rPr>
          <w:u w:val="single"/>
        </w:rPr>
        <w:t>B.2.3 Celkové provozní řešení, technologie výroby</w:t>
      </w:r>
    </w:p>
    <w:p w:rsidR="00DB7F04" w:rsidRPr="00AA3483" w:rsidRDefault="00DB7F04" w:rsidP="00DB7F04">
      <w:pPr>
        <w:pStyle w:val="Zkladntext2"/>
        <w:ind w:firstLine="426"/>
        <w:jc w:val="both"/>
        <w:rPr>
          <w:szCs w:val="24"/>
        </w:rPr>
      </w:pPr>
      <w:r w:rsidRPr="00AA3483">
        <w:rPr>
          <w:szCs w:val="24"/>
        </w:rPr>
        <w:t>Provozní řešení bude odpovídat danému typu výstavby. V objektech se nebude nacházet výroba.</w:t>
      </w:r>
    </w:p>
    <w:p w:rsidR="00DB7F04" w:rsidRPr="00AA3483" w:rsidRDefault="00DB7F04" w:rsidP="00DB7F04">
      <w:pPr>
        <w:pStyle w:val="l5"/>
        <w:spacing w:before="0" w:beforeAutospacing="0" w:after="0" w:afterAutospacing="0"/>
        <w:ind w:firstLine="426"/>
        <w:jc w:val="both"/>
      </w:pPr>
    </w:p>
    <w:p w:rsidR="00DB7F04" w:rsidRPr="00AA3483" w:rsidRDefault="00DB7F04" w:rsidP="00DB7F04">
      <w:pPr>
        <w:pStyle w:val="l5"/>
        <w:spacing w:before="0" w:beforeAutospacing="0" w:after="0" w:afterAutospacing="0"/>
        <w:jc w:val="both"/>
        <w:rPr>
          <w:u w:val="single"/>
        </w:rPr>
      </w:pPr>
      <w:r w:rsidRPr="00AA3483">
        <w:rPr>
          <w:u w:val="single"/>
        </w:rPr>
        <w:t>B.2.4 Bezbariérové užívání stavby</w:t>
      </w:r>
    </w:p>
    <w:p w:rsidR="00DB7F04" w:rsidRPr="00A6001F" w:rsidRDefault="00DB7F04" w:rsidP="00DB7F04">
      <w:pPr>
        <w:tabs>
          <w:tab w:val="left" w:pos="0"/>
        </w:tabs>
        <w:ind w:firstLine="426"/>
        <w:jc w:val="both"/>
      </w:pPr>
      <w:r w:rsidRPr="00A6001F">
        <w:t>Bezbariérové užívání stavby, vzhledem k účelu se neuvažuje. Přístup pro osoby se ztíženou pohyblivostí s doprovodem je zajištěn pouze na 1.NP.</w:t>
      </w:r>
    </w:p>
    <w:p w:rsidR="00DB7F04" w:rsidRPr="00AA3483" w:rsidRDefault="00DB7F04" w:rsidP="00DB7F04">
      <w:pPr>
        <w:pStyle w:val="l6"/>
        <w:spacing w:before="0" w:beforeAutospacing="0" w:after="0" w:afterAutospacing="0"/>
        <w:ind w:firstLine="426"/>
        <w:jc w:val="both"/>
      </w:pPr>
    </w:p>
    <w:p w:rsidR="00DB7F04" w:rsidRPr="00AA3483" w:rsidRDefault="00DB7F04" w:rsidP="00DB7F04">
      <w:pPr>
        <w:pStyle w:val="l5"/>
        <w:spacing w:before="0" w:beforeAutospacing="0" w:after="0" w:afterAutospacing="0"/>
        <w:jc w:val="both"/>
        <w:rPr>
          <w:u w:val="single"/>
        </w:rPr>
      </w:pPr>
      <w:r w:rsidRPr="00AA3483">
        <w:rPr>
          <w:u w:val="single"/>
        </w:rPr>
        <w:t>B.2.5 Bezpečnost při užívání stavby</w:t>
      </w:r>
    </w:p>
    <w:p w:rsidR="00DB7F04" w:rsidRPr="00E4373D" w:rsidRDefault="00DB7F04" w:rsidP="00DB7F04">
      <w:pPr>
        <w:ind w:firstLine="426"/>
        <w:jc w:val="both"/>
      </w:pPr>
      <w:r w:rsidRPr="00E4373D">
        <w:t>Stavba bude navržena a musí být provedena tak, aby při jejím užívání nedocházelo k úrazům. Požadavky na bezpečnost při provádění staveb jsou upraveny nařízením vlády č. 591/2006 Sb. o bližších minimálních požadavcích na bezpečnost a ochranu zdraví při práci na staveništích a 362/2005 Sb. bližších požadavcích na bezpečnost a ochranu zdraví při práci na pracovištích s nebezpečím pádu z výšky nebo do hloubky</w:t>
      </w:r>
      <w:r w:rsidRPr="00E4373D">
        <w:rPr>
          <w:szCs w:val="30"/>
        </w:rPr>
        <w:t xml:space="preserve">. Při provádění a užívání staveb nesmí být ohrožena bezpečnost provozu na pozemních komunikacích. </w:t>
      </w:r>
      <w:r w:rsidRPr="00E4373D">
        <w:t>Při dodržení předpisů BOZP, požárních předpisů a vyhlášky 268/2009 Sb. o technických požadavcích na stavby je objekt bezpečný pro užívání k účelům daným v této dokumentaci.</w:t>
      </w:r>
    </w:p>
    <w:p w:rsidR="00DB7F04" w:rsidRPr="00AA3483" w:rsidRDefault="00DB7F04" w:rsidP="00DB7F04">
      <w:pPr>
        <w:pStyle w:val="Zhlav"/>
        <w:tabs>
          <w:tab w:val="clear" w:pos="4536"/>
          <w:tab w:val="clear" w:pos="9072"/>
        </w:tabs>
        <w:ind w:firstLine="426"/>
        <w:jc w:val="both"/>
        <w:rPr>
          <w:szCs w:val="30"/>
          <w:highlight w:val="yellow"/>
        </w:rPr>
      </w:pPr>
    </w:p>
    <w:p w:rsidR="00DB7F04" w:rsidRPr="00E4373D" w:rsidRDefault="00DB7F04" w:rsidP="00DB7F04">
      <w:pPr>
        <w:pStyle w:val="Zhlav"/>
        <w:tabs>
          <w:tab w:val="clear" w:pos="4536"/>
          <w:tab w:val="clear" w:pos="9072"/>
        </w:tabs>
        <w:ind w:firstLine="426"/>
        <w:jc w:val="both"/>
        <w:rPr>
          <w:i/>
          <w:szCs w:val="30"/>
        </w:rPr>
      </w:pPr>
      <w:r w:rsidRPr="00E4373D">
        <w:rPr>
          <w:i/>
          <w:szCs w:val="30"/>
        </w:rPr>
        <w:t>Opatření proti požáru:</w:t>
      </w:r>
    </w:p>
    <w:p w:rsidR="00DB7F04" w:rsidRPr="00E4373D" w:rsidRDefault="00DB7F04" w:rsidP="00DB7F04">
      <w:pPr>
        <w:pStyle w:val="Zhlav"/>
        <w:tabs>
          <w:tab w:val="clear" w:pos="4536"/>
          <w:tab w:val="clear" w:pos="9072"/>
        </w:tabs>
        <w:ind w:firstLine="426"/>
        <w:jc w:val="both"/>
        <w:rPr>
          <w:szCs w:val="30"/>
        </w:rPr>
      </w:pPr>
      <w:r w:rsidRPr="00E4373D">
        <w:rPr>
          <w:szCs w:val="30"/>
        </w:rPr>
        <w:t xml:space="preserve">Požárně bezpečností řešení stavby je součástí projektové dokumentace. </w:t>
      </w:r>
    </w:p>
    <w:p w:rsidR="00DB7F04" w:rsidRPr="00AA3483" w:rsidRDefault="00DB7F04" w:rsidP="00DB7F04">
      <w:pPr>
        <w:pStyle w:val="Zhlav"/>
        <w:tabs>
          <w:tab w:val="clear" w:pos="4536"/>
          <w:tab w:val="clear" w:pos="9072"/>
        </w:tabs>
        <w:ind w:firstLine="426"/>
        <w:jc w:val="both"/>
        <w:rPr>
          <w:szCs w:val="30"/>
          <w:highlight w:val="yellow"/>
        </w:rPr>
      </w:pPr>
    </w:p>
    <w:p w:rsidR="00DB7F04" w:rsidRPr="00E4373D" w:rsidRDefault="00DB7F04" w:rsidP="00DB7F04">
      <w:pPr>
        <w:pStyle w:val="Zhlav"/>
        <w:tabs>
          <w:tab w:val="clear" w:pos="4536"/>
          <w:tab w:val="clear" w:pos="9072"/>
        </w:tabs>
        <w:ind w:firstLine="426"/>
        <w:jc w:val="both"/>
        <w:rPr>
          <w:i/>
          <w:szCs w:val="30"/>
        </w:rPr>
      </w:pPr>
      <w:r w:rsidRPr="00E4373D">
        <w:rPr>
          <w:i/>
          <w:szCs w:val="30"/>
        </w:rPr>
        <w:t>Opatření proti vloupání:</w:t>
      </w:r>
    </w:p>
    <w:p w:rsidR="00DB7F04" w:rsidRDefault="00C527AD" w:rsidP="00DB7F04">
      <w:pPr>
        <w:pStyle w:val="Zhlav"/>
        <w:tabs>
          <w:tab w:val="clear" w:pos="4536"/>
          <w:tab w:val="clear" w:pos="9072"/>
        </w:tabs>
        <w:ind w:firstLine="426"/>
        <w:jc w:val="both"/>
        <w:rPr>
          <w:szCs w:val="30"/>
        </w:rPr>
      </w:pPr>
      <w:r>
        <w:rPr>
          <w:szCs w:val="30"/>
        </w:rPr>
        <w:t>S ohledem na objekt se neuvažuje.</w:t>
      </w:r>
    </w:p>
    <w:p w:rsidR="00C527AD" w:rsidRPr="00AA3483" w:rsidRDefault="00C527AD" w:rsidP="00DB7F04">
      <w:pPr>
        <w:pStyle w:val="Zhlav"/>
        <w:tabs>
          <w:tab w:val="clear" w:pos="4536"/>
          <w:tab w:val="clear" w:pos="9072"/>
        </w:tabs>
        <w:ind w:firstLine="426"/>
        <w:jc w:val="both"/>
        <w:rPr>
          <w:szCs w:val="30"/>
          <w:highlight w:val="yellow"/>
        </w:rPr>
      </w:pPr>
    </w:p>
    <w:p w:rsidR="00DB7F04" w:rsidRPr="00E4373D" w:rsidRDefault="00DB7F04" w:rsidP="00DB7F04">
      <w:pPr>
        <w:pStyle w:val="Zhlav"/>
        <w:tabs>
          <w:tab w:val="clear" w:pos="4536"/>
          <w:tab w:val="clear" w:pos="9072"/>
        </w:tabs>
        <w:ind w:firstLine="426"/>
        <w:jc w:val="both"/>
        <w:rPr>
          <w:i/>
          <w:szCs w:val="30"/>
        </w:rPr>
      </w:pPr>
      <w:r w:rsidRPr="00E4373D">
        <w:rPr>
          <w:i/>
          <w:szCs w:val="30"/>
        </w:rPr>
        <w:t>Udržovací práce:</w:t>
      </w:r>
    </w:p>
    <w:p w:rsidR="00DB7F04" w:rsidRPr="00FD1EA5" w:rsidRDefault="00DB7F04" w:rsidP="00DB7F04">
      <w:pPr>
        <w:pStyle w:val="Zhlav"/>
        <w:tabs>
          <w:tab w:val="clear" w:pos="4536"/>
          <w:tab w:val="clear" w:pos="9072"/>
        </w:tabs>
        <w:ind w:firstLine="426"/>
        <w:jc w:val="both"/>
        <w:rPr>
          <w:szCs w:val="30"/>
        </w:rPr>
      </w:pPr>
      <w:r w:rsidRPr="00E4373D">
        <w:rPr>
          <w:szCs w:val="30"/>
        </w:rPr>
        <w:t>Po dokončení výstavby bude nutné konstrukce užívat tak, jak předpokládal projekt nebo tak jak předpokládal výrobce materiálu nebo konstrukce. Konstrukce bude udržována v bezchybném stavu a budou prováděny standardní udržovací práce vyplývající z povahy a užívání konstrukce. Provádění odborných prací, pro které nemá vlastník potřebnou kvalifikaci ani potřebnou techniku zadá odborným firmám.</w:t>
      </w:r>
    </w:p>
    <w:p w:rsidR="00DB7F04" w:rsidRPr="009F2B9E" w:rsidRDefault="00DB7F04" w:rsidP="00DB7F04">
      <w:pPr>
        <w:pStyle w:val="l5"/>
        <w:spacing w:before="0" w:beforeAutospacing="0" w:after="0" w:afterAutospacing="0"/>
        <w:ind w:firstLine="426"/>
        <w:jc w:val="both"/>
      </w:pPr>
    </w:p>
    <w:p w:rsidR="00DB7F04" w:rsidRPr="009F2B9E" w:rsidRDefault="00DB7F04" w:rsidP="00DB7F04">
      <w:pPr>
        <w:pStyle w:val="l5"/>
        <w:spacing w:before="0" w:beforeAutospacing="0" w:after="0" w:afterAutospacing="0"/>
        <w:jc w:val="both"/>
        <w:rPr>
          <w:u w:val="single"/>
        </w:rPr>
      </w:pPr>
      <w:r w:rsidRPr="009F2B9E">
        <w:rPr>
          <w:u w:val="single"/>
        </w:rPr>
        <w:t>B.2.6 Základní charakteristika objektů</w:t>
      </w:r>
    </w:p>
    <w:p w:rsidR="00DB7F04" w:rsidRPr="009F2B9E" w:rsidRDefault="00DB7F04" w:rsidP="00DB7F04">
      <w:pPr>
        <w:pStyle w:val="l6"/>
        <w:numPr>
          <w:ilvl w:val="0"/>
          <w:numId w:val="8"/>
        </w:numPr>
        <w:spacing w:before="0" w:beforeAutospacing="0" w:after="0" w:afterAutospacing="0"/>
        <w:ind w:left="425" w:hanging="425"/>
        <w:jc w:val="both"/>
        <w:rPr>
          <w:i/>
        </w:rPr>
      </w:pPr>
      <w:r w:rsidRPr="009F2B9E">
        <w:rPr>
          <w:i/>
        </w:rPr>
        <w:t>Stavební řešení</w:t>
      </w:r>
    </w:p>
    <w:p w:rsidR="00DB7F04" w:rsidRPr="00227518" w:rsidRDefault="00DB7F04" w:rsidP="00DB7F04">
      <w:pPr>
        <w:pStyle w:val="l6"/>
        <w:spacing w:before="0" w:beforeAutospacing="0" w:after="0" w:afterAutospacing="0"/>
        <w:ind w:firstLine="426"/>
        <w:jc w:val="both"/>
        <w:rPr>
          <w:color w:val="C00000"/>
        </w:rPr>
      </w:pPr>
      <w:r>
        <w:t>Jedná se o dřev</w:t>
      </w:r>
      <w:r w:rsidR="004A1F5E">
        <w:t xml:space="preserve">ostavbu nad celkovým půdorysem 5,1 x 5,1 m, o celkové výšce po hřeben 8,96 </w:t>
      </w:r>
      <w:r>
        <w:t xml:space="preserve"> m. </w:t>
      </w:r>
      <w:r w:rsidR="004A1F5E">
        <w:t>Rozhledna je nepodsklepená, tří</w:t>
      </w:r>
      <w:r>
        <w:t>podlažní, zastřešená sedlovou střechou.</w:t>
      </w:r>
    </w:p>
    <w:p w:rsidR="00DB7F04" w:rsidRDefault="00DB7F04" w:rsidP="000423DB">
      <w:pPr>
        <w:pStyle w:val="l6"/>
        <w:spacing w:before="0" w:beforeAutospacing="0" w:after="0" w:afterAutospacing="0"/>
        <w:ind w:firstLine="426"/>
        <w:jc w:val="both"/>
      </w:pPr>
      <w:r>
        <w:t>Jedná se o dřevostavbu na základových betonových pasech</w:t>
      </w:r>
      <w:r w:rsidR="000423DB">
        <w:t xml:space="preserve"> z betonu  C12/15</w:t>
      </w:r>
      <w:r>
        <w:t xml:space="preserve">. </w:t>
      </w:r>
      <w:r w:rsidR="000423DB" w:rsidRPr="004B5046">
        <w:t>Ochrana stavby před</w:t>
      </w:r>
      <w:r w:rsidR="000423DB">
        <w:t xml:space="preserve"> pronikáním radonu je řešena pomocí hydroizolačního pásu RADONARD AL S 40 – 4 mm. – V této oblasti</w:t>
      </w:r>
      <w:r w:rsidR="004A1F5E">
        <w:t xml:space="preserve"> se podle dostupných internetových informací</w:t>
      </w:r>
      <w:r w:rsidR="000423DB">
        <w:t xml:space="preserve"> se vyskytuje střední radonový index.</w:t>
      </w:r>
    </w:p>
    <w:p w:rsidR="00DB7F04" w:rsidRDefault="00DB7F04" w:rsidP="00DB7F04">
      <w:pPr>
        <w:pStyle w:val="Prosttext"/>
        <w:ind w:firstLine="426"/>
        <w:jc w:val="both"/>
        <w:rPr>
          <w:rFonts w:ascii="Times New Roman" w:hAnsi="Times New Roman" w:cs="Times New Roman"/>
          <w:sz w:val="24"/>
          <w:szCs w:val="24"/>
        </w:rPr>
      </w:pPr>
      <w:r>
        <w:rPr>
          <w:rFonts w:ascii="Times New Roman" w:hAnsi="Times New Roman" w:cs="Times New Roman"/>
          <w:sz w:val="24"/>
          <w:szCs w:val="24"/>
        </w:rPr>
        <w:t>Dře</w:t>
      </w:r>
      <w:r w:rsidR="004A1F5E">
        <w:rPr>
          <w:rFonts w:ascii="Times New Roman" w:hAnsi="Times New Roman" w:cs="Times New Roman"/>
          <w:sz w:val="24"/>
          <w:szCs w:val="24"/>
        </w:rPr>
        <w:t>věná konstrukce, sloupy a další dřevěné prvky</w:t>
      </w:r>
      <w:r w:rsidR="00FE227A">
        <w:rPr>
          <w:rFonts w:ascii="Times New Roman" w:hAnsi="Times New Roman" w:cs="Times New Roman"/>
          <w:sz w:val="24"/>
          <w:szCs w:val="24"/>
        </w:rPr>
        <w:t xml:space="preserve"> </w:t>
      </w:r>
      <w:r>
        <w:rPr>
          <w:rFonts w:ascii="Times New Roman" w:hAnsi="Times New Roman" w:cs="Times New Roman"/>
          <w:sz w:val="24"/>
          <w:szCs w:val="24"/>
        </w:rPr>
        <w:t>z kulatiny, ostatní konstrukce z hranolů a fošen, obložení z prken. Střecha z asfaltovéh</w:t>
      </w:r>
      <w:r w:rsidR="00FE227A">
        <w:rPr>
          <w:rFonts w:ascii="Times New Roman" w:hAnsi="Times New Roman" w:cs="Times New Roman"/>
          <w:sz w:val="24"/>
          <w:szCs w:val="24"/>
        </w:rPr>
        <w:t>o šindele na podbití prkny tl.30</w:t>
      </w:r>
      <w:r>
        <w:rPr>
          <w:rFonts w:ascii="Times New Roman" w:hAnsi="Times New Roman" w:cs="Times New Roman"/>
          <w:sz w:val="24"/>
          <w:szCs w:val="24"/>
        </w:rPr>
        <w:t>mm.</w:t>
      </w:r>
    </w:p>
    <w:p w:rsidR="00DB7F04" w:rsidRPr="00DF08DD" w:rsidRDefault="00DB7F04" w:rsidP="00DB7F04">
      <w:pPr>
        <w:pStyle w:val="l6"/>
        <w:spacing w:before="0" w:beforeAutospacing="0" w:after="0" w:afterAutospacing="0"/>
        <w:ind w:firstLine="426"/>
        <w:jc w:val="both"/>
      </w:pPr>
    </w:p>
    <w:p w:rsidR="00DB7F04" w:rsidRPr="00DF08DD" w:rsidRDefault="00DB7F04" w:rsidP="00DB7F04">
      <w:pPr>
        <w:pStyle w:val="l6"/>
        <w:numPr>
          <w:ilvl w:val="0"/>
          <w:numId w:val="8"/>
        </w:numPr>
        <w:spacing w:before="0" w:beforeAutospacing="0" w:after="0" w:afterAutospacing="0"/>
        <w:ind w:left="425" w:hanging="425"/>
        <w:jc w:val="both"/>
        <w:rPr>
          <w:i/>
        </w:rPr>
      </w:pPr>
      <w:r w:rsidRPr="00DF08DD">
        <w:rPr>
          <w:i/>
        </w:rPr>
        <w:t>Konstrukční a materiálové řešení</w:t>
      </w:r>
    </w:p>
    <w:p w:rsidR="00DB7F04" w:rsidRPr="00DF08DD" w:rsidRDefault="00DB7F04" w:rsidP="00DB7F04">
      <w:pPr>
        <w:pStyle w:val="Prosttext"/>
        <w:ind w:firstLine="426"/>
        <w:jc w:val="both"/>
        <w:rPr>
          <w:rFonts w:ascii="Times New Roman" w:hAnsi="Times New Roman" w:cs="Times New Roman"/>
          <w:sz w:val="24"/>
          <w:szCs w:val="24"/>
        </w:rPr>
      </w:pPr>
      <w:r w:rsidRPr="00DF08DD">
        <w:rPr>
          <w:rFonts w:ascii="Times New Roman" w:hAnsi="Times New Roman" w:cs="Times New Roman"/>
          <w:sz w:val="24"/>
          <w:szCs w:val="24"/>
        </w:rPr>
        <w:t>Základ tvoří betonov</w:t>
      </w:r>
      <w:r w:rsidR="000467A6">
        <w:rPr>
          <w:rFonts w:ascii="Times New Roman" w:hAnsi="Times New Roman" w:cs="Times New Roman"/>
          <w:sz w:val="24"/>
          <w:szCs w:val="24"/>
        </w:rPr>
        <w:t>é pasy základového roštu z betonu C12/15</w:t>
      </w:r>
      <w:r w:rsidRPr="00DF08DD">
        <w:rPr>
          <w:rFonts w:ascii="Times New Roman" w:hAnsi="Times New Roman" w:cs="Times New Roman"/>
          <w:sz w:val="24"/>
          <w:szCs w:val="24"/>
        </w:rPr>
        <w:t>.</w:t>
      </w:r>
      <w:r w:rsidR="00FE227A">
        <w:rPr>
          <w:rFonts w:ascii="Times New Roman" w:hAnsi="Times New Roman" w:cs="Times New Roman"/>
          <w:sz w:val="24"/>
          <w:szCs w:val="24"/>
        </w:rPr>
        <w:t xml:space="preserve"> U základových pasů budou použity ocelové profily T 70/70/8, které budou sesvorníkovány do osy sloupu a patu u oceli se bude</w:t>
      </w:r>
      <w:r w:rsidR="00FE227A" w:rsidRPr="00FE227A">
        <w:rPr>
          <w:rFonts w:ascii="Times New Roman" w:hAnsi="Times New Roman" w:cs="Times New Roman"/>
          <w:sz w:val="24"/>
          <w:szCs w:val="24"/>
        </w:rPr>
        <w:t xml:space="preserve"> kotvit do betonu</w:t>
      </w:r>
      <w:r w:rsidR="00FE227A">
        <w:rPr>
          <w:rFonts w:ascii="Times New Roman" w:hAnsi="Times New Roman" w:cs="Times New Roman"/>
          <w:sz w:val="24"/>
          <w:szCs w:val="24"/>
        </w:rPr>
        <w:t>. Pod betonem je zhotoven štěrkový násyp tl. 100 mm a pod ním zhutněná pláň.</w:t>
      </w:r>
    </w:p>
    <w:p w:rsidR="00DB7F04" w:rsidRPr="00DF08DD" w:rsidRDefault="00DB7F04" w:rsidP="00DB7F04">
      <w:pPr>
        <w:pStyle w:val="Prosttext"/>
        <w:ind w:firstLine="426"/>
        <w:jc w:val="both"/>
        <w:rPr>
          <w:rFonts w:ascii="Times New Roman" w:eastAsia="MS Mincho" w:hAnsi="Times New Roman" w:cs="Times New Roman"/>
          <w:bCs/>
          <w:sz w:val="24"/>
          <w:szCs w:val="24"/>
        </w:rPr>
      </w:pPr>
      <w:r w:rsidRPr="00DF08DD">
        <w:rPr>
          <w:rFonts w:ascii="Times New Roman" w:hAnsi="Times New Roman" w:cs="Times New Roman"/>
          <w:sz w:val="24"/>
          <w:szCs w:val="24"/>
        </w:rPr>
        <w:t xml:space="preserve">Stavba je řešena jako celodřevěná, montovaná z nosných sloupů a vzpěr z kulatin ø 140 mm </w:t>
      </w:r>
      <w:r w:rsidRPr="00DF08DD">
        <w:rPr>
          <w:rFonts w:ascii="Times New Roman" w:hAnsi="Times New Roman" w:cs="Times New Roman"/>
          <w:sz w:val="24"/>
        </w:rPr>
        <w:t>či vzpěry a trámy z hraněného řeziva 100x100 mm, 120x120 mm, 100x160 mm a 120x180 mm</w:t>
      </w:r>
      <w:r w:rsidRPr="00DF08DD">
        <w:rPr>
          <w:rFonts w:ascii="Times New Roman" w:hAnsi="Times New Roman" w:cs="Times New Roman"/>
          <w:sz w:val="24"/>
          <w:szCs w:val="24"/>
        </w:rPr>
        <w:t xml:space="preserve">. </w:t>
      </w:r>
      <w:r w:rsidR="00C527AD">
        <w:rPr>
          <w:rFonts w:ascii="Times New Roman" w:eastAsia="MS Mincho" w:hAnsi="Times New Roman" w:cs="Times New Roman"/>
          <w:bCs/>
          <w:sz w:val="24"/>
          <w:szCs w:val="24"/>
        </w:rPr>
        <w:t xml:space="preserve">Stropy a </w:t>
      </w:r>
      <w:r w:rsidRPr="00DF08DD">
        <w:rPr>
          <w:rFonts w:ascii="Times New Roman" w:eastAsia="MS Mincho" w:hAnsi="Times New Roman" w:cs="Times New Roman"/>
          <w:bCs/>
          <w:sz w:val="24"/>
          <w:szCs w:val="24"/>
        </w:rPr>
        <w:t>podlahy z dřevěných prken tl.30mm.</w:t>
      </w:r>
      <w:r w:rsidR="00FE227A">
        <w:rPr>
          <w:rFonts w:ascii="Times New Roman" w:eastAsia="MS Mincho" w:hAnsi="Times New Roman" w:cs="Times New Roman"/>
          <w:bCs/>
          <w:sz w:val="24"/>
          <w:szCs w:val="24"/>
        </w:rPr>
        <w:t xml:space="preserve"> pro vertikální ztužení  zabednění</w:t>
      </w:r>
      <w:r w:rsidR="00FE227A" w:rsidRPr="00FE227A">
        <w:rPr>
          <w:rFonts w:ascii="Times New Roman" w:eastAsia="MS Mincho" w:hAnsi="Times New Roman" w:cs="Times New Roman"/>
          <w:bCs/>
          <w:sz w:val="24"/>
          <w:szCs w:val="24"/>
        </w:rPr>
        <w:t>m podlah z</w:t>
      </w:r>
      <w:r w:rsidR="00FE227A">
        <w:rPr>
          <w:rFonts w:ascii="Times New Roman" w:eastAsia="MS Mincho" w:hAnsi="Times New Roman" w:cs="Times New Roman"/>
          <w:bCs/>
          <w:sz w:val="24"/>
          <w:szCs w:val="24"/>
        </w:rPr>
        <w:t> </w:t>
      </w:r>
      <w:r w:rsidR="00FE227A" w:rsidRPr="00FE227A">
        <w:rPr>
          <w:rFonts w:ascii="Times New Roman" w:eastAsia="MS Mincho" w:hAnsi="Times New Roman" w:cs="Times New Roman"/>
          <w:bCs/>
          <w:sz w:val="24"/>
          <w:szCs w:val="24"/>
        </w:rPr>
        <w:t>prken</w:t>
      </w:r>
      <w:r w:rsidR="00FE227A">
        <w:rPr>
          <w:rFonts w:ascii="Times New Roman" w:eastAsia="MS Mincho" w:hAnsi="Times New Roman" w:cs="Times New Roman"/>
          <w:bCs/>
          <w:sz w:val="24"/>
          <w:szCs w:val="24"/>
        </w:rPr>
        <w:t xml:space="preserve"> tl. 30 mm</w:t>
      </w:r>
      <w:r w:rsidR="00FE227A" w:rsidRPr="00FE227A">
        <w:rPr>
          <w:rFonts w:ascii="Times New Roman" w:eastAsia="MS Mincho" w:hAnsi="Times New Roman" w:cs="Times New Roman"/>
          <w:bCs/>
          <w:sz w:val="24"/>
          <w:szCs w:val="24"/>
        </w:rPr>
        <w:t xml:space="preserve"> na sraz</w:t>
      </w:r>
      <w:r w:rsidR="00FE227A">
        <w:rPr>
          <w:rFonts w:ascii="Times New Roman" w:eastAsia="MS Mincho" w:hAnsi="Times New Roman" w:cs="Times New Roman"/>
          <w:bCs/>
          <w:sz w:val="24"/>
          <w:szCs w:val="24"/>
        </w:rPr>
        <w:t>. Pro ztužení sloupů budou použity trámy pro zavětrování konstrukce v obou směrech.</w:t>
      </w:r>
    </w:p>
    <w:p w:rsidR="00DB7F04" w:rsidRPr="00DF08DD" w:rsidRDefault="00C527AD" w:rsidP="00DB7F04">
      <w:pPr>
        <w:pStyle w:val="Prosttext"/>
        <w:ind w:firstLine="426"/>
        <w:jc w:val="both"/>
        <w:rPr>
          <w:rFonts w:ascii="Times New Roman" w:eastAsia="MS Mincho" w:hAnsi="Times New Roman" w:cs="Times New Roman"/>
          <w:bCs/>
          <w:sz w:val="24"/>
          <w:szCs w:val="24"/>
        </w:rPr>
      </w:pPr>
      <w:r>
        <w:rPr>
          <w:rFonts w:ascii="Times New Roman" w:eastAsia="MS Mincho" w:hAnsi="Times New Roman" w:cs="Times New Roman"/>
          <w:bCs/>
          <w:sz w:val="24"/>
          <w:szCs w:val="24"/>
        </w:rPr>
        <w:t>Skladba střechy krokve 100x160 mm, podbití z prken tl. 25 mm, střešní plášť z asfaltového šindele</w:t>
      </w:r>
      <w:r w:rsidR="00DB7F04" w:rsidRPr="00DF08DD">
        <w:rPr>
          <w:rFonts w:ascii="Times New Roman" w:eastAsia="MS Mincho" w:hAnsi="Times New Roman" w:cs="Times New Roman"/>
          <w:bCs/>
          <w:sz w:val="24"/>
          <w:szCs w:val="24"/>
        </w:rPr>
        <w:t>.</w:t>
      </w:r>
    </w:p>
    <w:p w:rsidR="00DB7F04" w:rsidRPr="00DF08DD" w:rsidRDefault="00DB7F04" w:rsidP="00DB7F04">
      <w:pPr>
        <w:pStyle w:val="Prosttext"/>
        <w:ind w:firstLine="426"/>
        <w:jc w:val="both"/>
        <w:rPr>
          <w:rFonts w:ascii="Times New Roman" w:hAnsi="Times New Roman" w:cs="Times New Roman"/>
          <w:sz w:val="24"/>
          <w:szCs w:val="24"/>
        </w:rPr>
      </w:pPr>
      <w:r w:rsidRPr="00DF08DD">
        <w:rPr>
          <w:rFonts w:ascii="Times New Roman" w:hAnsi="Times New Roman" w:cs="Times New Roman"/>
          <w:sz w:val="24"/>
          <w:szCs w:val="24"/>
        </w:rPr>
        <w:t xml:space="preserve">Kotvení bylo navrženo dle statického výpočtu posouzení stability věže. </w:t>
      </w:r>
    </w:p>
    <w:p w:rsidR="00DB7F04" w:rsidRPr="00DF08DD" w:rsidRDefault="00DB7F04" w:rsidP="00DB7F04">
      <w:pPr>
        <w:pStyle w:val="Prosttext"/>
        <w:ind w:firstLine="426"/>
        <w:jc w:val="both"/>
        <w:rPr>
          <w:rFonts w:ascii="Times New Roman" w:hAnsi="Times New Roman" w:cs="Times New Roman"/>
          <w:sz w:val="24"/>
          <w:szCs w:val="24"/>
        </w:rPr>
      </w:pPr>
      <w:r w:rsidRPr="00DF08DD">
        <w:rPr>
          <w:rFonts w:ascii="Times New Roman" w:hAnsi="Times New Roman" w:cs="Times New Roman"/>
          <w:sz w:val="24"/>
          <w:szCs w:val="24"/>
        </w:rPr>
        <w:tab/>
      </w:r>
    </w:p>
    <w:p w:rsidR="00DB7F04" w:rsidRPr="00DF08DD" w:rsidRDefault="00DB7F04" w:rsidP="00DB7F04">
      <w:pPr>
        <w:pStyle w:val="Prosttext"/>
        <w:ind w:firstLine="426"/>
        <w:jc w:val="both"/>
        <w:rPr>
          <w:rFonts w:ascii="Times New Roman" w:hAnsi="Times New Roman" w:cs="Times New Roman"/>
          <w:sz w:val="24"/>
          <w:szCs w:val="24"/>
        </w:rPr>
      </w:pPr>
      <w:r w:rsidRPr="00DF08DD">
        <w:rPr>
          <w:rFonts w:ascii="Times New Roman" w:hAnsi="Times New Roman" w:cs="Times New Roman"/>
          <w:sz w:val="24"/>
          <w:szCs w:val="24"/>
        </w:rPr>
        <w:t>Při pravidelných ročních revizích konstrukce se provede kontrola a dotažení svorníků a případně oprava a obnova ochranného nátěru konstrukce.</w:t>
      </w:r>
    </w:p>
    <w:p w:rsidR="00DB7F04" w:rsidRPr="00DF08DD" w:rsidRDefault="00DB7F04" w:rsidP="00DB7F04">
      <w:pPr>
        <w:pStyle w:val="Prosttext"/>
        <w:ind w:firstLine="720"/>
        <w:rPr>
          <w:rFonts w:ascii="Times New Roman" w:hAnsi="Times New Roman" w:cs="Times New Roman"/>
          <w:sz w:val="24"/>
          <w:szCs w:val="24"/>
        </w:rPr>
      </w:pPr>
    </w:p>
    <w:p w:rsidR="00DB7F04" w:rsidRPr="00BE2D45" w:rsidRDefault="00DB7F04" w:rsidP="00DB7F04">
      <w:pPr>
        <w:ind w:firstLine="426"/>
        <w:jc w:val="both"/>
      </w:pPr>
      <w:r w:rsidRPr="00BE2D45">
        <w:t>Konstrukční a materiálová řešení jednotlivých stavebních objektů jsou popsána v předchozím bodě, detailněji potom v části D. projektové dokumentace. Budou použita konstrukční a materiálová řešení běžná pro daný typ výstavby.</w:t>
      </w:r>
    </w:p>
    <w:p w:rsidR="00DB7F04" w:rsidRPr="009F2B9E" w:rsidRDefault="00DB7F04" w:rsidP="00DB7F04">
      <w:pPr>
        <w:pStyle w:val="l6"/>
        <w:spacing w:before="0" w:beforeAutospacing="0" w:after="0" w:afterAutospacing="0"/>
        <w:ind w:firstLine="426"/>
        <w:jc w:val="both"/>
      </w:pPr>
    </w:p>
    <w:p w:rsidR="00DB7F04" w:rsidRPr="009F2B9E" w:rsidRDefault="00DB7F04" w:rsidP="00DB7F04">
      <w:pPr>
        <w:pStyle w:val="l6"/>
        <w:numPr>
          <w:ilvl w:val="0"/>
          <w:numId w:val="8"/>
        </w:numPr>
        <w:spacing w:before="0" w:beforeAutospacing="0" w:after="0" w:afterAutospacing="0"/>
        <w:ind w:left="425" w:hanging="425"/>
        <w:jc w:val="both"/>
        <w:rPr>
          <w:i/>
        </w:rPr>
      </w:pPr>
      <w:r w:rsidRPr="009F2B9E">
        <w:rPr>
          <w:i/>
        </w:rPr>
        <w:t>Mechanická odolnost a stabilita</w:t>
      </w:r>
    </w:p>
    <w:p w:rsidR="00DB7F04" w:rsidRPr="009F2B9E" w:rsidRDefault="00DB7F04" w:rsidP="00DB7F04">
      <w:pPr>
        <w:pStyle w:val="l6"/>
        <w:spacing w:before="0" w:beforeAutospacing="0" w:after="0" w:afterAutospacing="0"/>
        <w:ind w:firstLine="426"/>
        <w:jc w:val="both"/>
      </w:pPr>
      <w:r w:rsidRPr="009F2B9E">
        <w:t>Statické posouzení je samostatnou přílohou PD.</w:t>
      </w:r>
    </w:p>
    <w:p w:rsidR="00DB7F04" w:rsidRPr="002C1760" w:rsidRDefault="00DB7F04" w:rsidP="00DB7F04">
      <w:pPr>
        <w:pStyle w:val="Zkladntext2"/>
        <w:ind w:firstLine="426"/>
        <w:jc w:val="both"/>
        <w:rPr>
          <w:szCs w:val="24"/>
        </w:rPr>
      </w:pPr>
      <w:r w:rsidRPr="009F2B9E">
        <w:rPr>
          <w:szCs w:val="24"/>
        </w:rPr>
        <w:t>Nosné konstrukce střech, nadpraží otvorů, technologických</w:t>
      </w:r>
      <w:r w:rsidRPr="002C1760">
        <w:rPr>
          <w:szCs w:val="24"/>
        </w:rPr>
        <w:t xml:space="preserve"> a jiných podpor a nosných konstrukcí jsou navrženy tak, aby nedošlo k nadměrné deformaci stavby jako celku nebo jejích jednotlivých částí. Nosné konstrukce jsou navrženy ve smyslu dovolených deformací dle příslušných norem a předpisů o navrhování staveb s tím, že vyhovují případným zvýšeným kritériím na deformaci technologických zařízení, vybavení budov apod.</w:t>
      </w:r>
    </w:p>
    <w:p w:rsidR="00DB7F04" w:rsidRPr="002C1760" w:rsidRDefault="00DB7F04" w:rsidP="00DB7F04">
      <w:pPr>
        <w:pStyle w:val="Zkladntext2"/>
        <w:ind w:firstLine="426"/>
        <w:jc w:val="both"/>
        <w:rPr>
          <w:szCs w:val="24"/>
        </w:rPr>
      </w:pPr>
      <w:r w:rsidRPr="002C1760">
        <w:rPr>
          <w:szCs w:val="24"/>
        </w:rPr>
        <w:t>Stavební konstrukce a stavební prvky jsou navrženy v souladu s normovými hodnotami tak, aby po dobu plánované životnosti stavby vyhověly požadovanému účelu a odolaly všem účinkům zatížení a nepříznivým vlivům prostředí, a to i předvídatelným mimořádným zatížením, která se mohou běžně vyskytnout při provádění i užívání stavby.</w:t>
      </w:r>
    </w:p>
    <w:p w:rsidR="00DB7F04" w:rsidRPr="00D53A24" w:rsidRDefault="00DB7F04" w:rsidP="00DB7F04">
      <w:pPr>
        <w:pStyle w:val="l6"/>
        <w:spacing w:before="0" w:beforeAutospacing="0" w:after="0" w:afterAutospacing="0"/>
        <w:ind w:firstLine="567"/>
        <w:jc w:val="both"/>
      </w:pPr>
    </w:p>
    <w:p w:rsidR="00DB7F04" w:rsidRPr="00D53A24" w:rsidRDefault="00DB7F04" w:rsidP="00DB7F04">
      <w:pPr>
        <w:pStyle w:val="l5"/>
        <w:spacing w:before="0" w:beforeAutospacing="0" w:after="0" w:afterAutospacing="0"/>
        <w:jc w:val="both"/>
        <w:rPr>
          <w:u w:val="single"/>
        </w:rPr>
      </w:pPr>
      <w:r w:rsidRPr="00D53A24">
        <w:rPr>
          <w:u w:val="single"/>
        </w:rPr>
        <w:t>B.2.7 Základní charakteristika technických a technologických zařízení</w:t>
      </w:r>
    </w:p>
    <w:p w:rsidR="00DB7F04" w:rsidRPr="00D53A24" w:rsidRDefault="00DB7F04" w:rsidP="00DB7F04">
      <w:pPr>
        <w:pStyle w:val="l6"/>
        <w:numPr>
          <w:ilvl w:val="0"/>
          <w:numId w:val="7"/>
        </w:numPr>
        <w:spacing w:before="0" w:beforeAutospacing="0" w:after="0" w:afterAutospacing="0"/>
        <w:ind w:left="425" w:hanging="425"/>
        <w:jc w:val="both"/>
        <w:rPr>
          <w:i/>
        </w:rPr>
      </w:pPr>
      <w:r w:rsidRPr="00D53A24">
        <w:rPr>
          <w:i/>
        </w:rPr>
        <w:t>Technické řešení</w:t>
      </w:r>
    </w:p>
    <w:p w:rsidR="00DB7F04" w:rsidRPr="00D53A24" w:rsidRDefault="00DB7F04" w:rsidP="00DB7F04">
      <w:pPr>
        <w:pStyle w:val="l6"/>
        <w:spacing w:before="0" w:beforeAutospacing="0" w:after="0" w:afterAutospacing="0"/>
        <w:ind w:firstLine="426"/>
        <w:jc w:val="both"/>
      </w:pPr>
      <w:r w:rsidRPr="00D53A24">
        <w:t>Stavba neobsahuje technická ani technologická zařízení.</w:t>
      </w:r>
    </w:p>
    <w:p w:rsidR="00DB7F04" w:rsidRPr="00D53A24" w:rsidRDefault="00DB7F04" w:rsidP="00DB7F04">
      <w:pPr>
        <w:pStyle w:val="l6"/>
        <w:spacing w:before="0" w:beforeAutospacing="0" w:after="0" w:afterAutospacing="0"/>
        <w:ind w:firstLine="426"/>
        <w:jc w:val="both"/>
      </w:pPr>
    </w:p>
    <w:p w:rsidR="00DB7F04" w:rsidRPr="00D53A24" w:rsidRDefault="00DB7F04" w:rsidP="00DB7F04">
      <w:pPr>
        <w:pStyle w:val="l6"/>
        <w:numPr>
          <w:ilvl w:val="0"/>
          <w:numId w:val="7"/>
        </w:numPr>
        <w:spacing w:before="0" w:beforeAutospacing="0" w:after="0" w:afterAutospacing="0"/>
        <w:ind w:left="425" w:hanging="425"/>
        <w:jc w:val="both"/>
        <w:rPr>
          <w:i/>
        </w:rPr>
      </w:pPr>
      <w:r w:rsidRPr="00D53A24">
        <w:rPr>
          <w:i/>
        </w:rPr>
        <w:t>Výčet technických a technologických zařízení</w:t>
      </w:r>
    </w:p>
    <w:p w:rsidR="00DB7F04" w:rsidRPr="00D53A24" w:rsidRDefault="00DB7F04" w:rsidP="00DB7F04">
      <w:pPr>
        <w:pStyle w:val="l6"/>
        <w:spacing w:before="0" w:beforeAutospacing="0" w:after="0" w:afterAutospacing="0"/>
        <w:ind w:firstLine="426"/>
        <w:jc w:val="both"/>
      </w:pPr>
      <w:r w:rsidRPr="00D53A24">
        <w:t>Stavba neobsahuje technická ani technologická zařízení.</w:t>
      </w:r>
    </w:p>
    <w:p w:rsidR="00DB7F04" w:rsidRPr="00D53A24" w:rsidRDefault="00DB7F04" w:rsidP="00DB7F04">
      <w:pPr>
        <w:pStyle w:val="l6"/>
        <w:spacing w:before="0" w:beforeAutospacing="0" w:after="0" w:afterAutospacing="0"/>
        <w:ind w:firstLine="426"/>
        <w:jc w:val="both"/>
      </w:pPr>
    </w:p>
    <w:p w:rsidR="00DB7F04" w:rsidRPr="00E4373D" w:rsidRDefault="00DB7F04" w:rsidP="00DB7F04">
      <w:pPr>
        <w:pStyle w:val="l5"/>
        <w:spacing w:before="0" w:beforeAutospacing="0" w:after="0" w:afterAutospacing="0"/>
        <w:jc w:val="both"/>
        <w:rPr>
          <w:u w:val="single"/>
        </w:rPr>
      </w:pPr>
      <w:r w:rsidRPr="00E4373D">
        <w:rPr>
          <w:u w:val="single"/>
        </w:rPr>
        <w:t>B.2.8 Zásady požárně bezpečnostního řešení</w:t>
      </w:r>
    </w:p>
    <w:p w:rsidR="00DB7F04" w:rsidRPr="00683189" w:rsidRDefault="00DB7F04" w:rsidP="00DB7F04">
      <w:pPr>
        <w:ind w:firstLine="426"/>
        <w:jc w:val="both"/>
      </w:pPr>
      <w:r w:rsidRPr="00213755">
        <w:rPr>
          <w:szCs w:val="32"/>
        </w:rPr>
        <w:t>Požárně bezpečnostní řešení</w:t>
      </w:r>
      <w:r w:rsidRPr="00683189">
        <w:rPr>
          <w:szCs w:val="32"/>
        </w:rPr>
        <w:t xml:space="preserve"> stavby</w:t>
      </w:r>
      <w:r>
        <w:rPr>
          <w:szCs w:val="32"/>
        </w:rPr>
        <w:t xml:space="preserve"> </w:t>
      </w:r>
      <w:r w:rsidRPr="00683189">
        <w:rPr>
          <w:szCs w:val="32"/>
        </w:rPr>
        <w:t>je samostatnou přílohou projektové dokumentace</w:t>
      </w:r>
      <w:r w:rsidRPr="00683189">
        <w:t>.</w:t>
      </w:r>
    </w:p>
    <w:p w:rsidR="00DB7F04" w:rsidRPr="00E023C4" w:rsidRDefault="00DB7F04" w:rsidP="00DB7F04">
      <w:pPr>
        <w:pStyle w:val="l5"/>
        <w:spacing w:before="0" w:beforeAutospacing="0" w:after="0" w:afterAutospacing="0"/>
        <w:ind w:firstLine="426"/>
        <w:jc w:val="both"/>
        <w:rPr>
          <w:u w:val="single"/>
        </w:rPr>
      </w:pPr>
    </w:p>
    <w:p w:rsidR="00DB7F04" w:rsidRPr="00EC1ED7" w:rsidRDefault="00DB7F04" w:rsidP="00DB7F04">
      <w:pPr>
        <w:pStyle w:val="l5"/>
        <w:spacing w:before="0" w:beforeAutospacing="0" w:after="0" w:afterAutospacing="0"/>
        <w:jc w:val="both"/>
        <w:rPr>
          <w:u w:val="single"/>
        </w:rPr>
      </w:pPr>
      <w:r w:rsidRPr="00EC1ED7">
        <w:rPr>
          <w:u w:val="single"/>
        </w:rPr>
        <w:t>B.2.9 Úspora energie a tepelná ochrana</w:t>
      </w:r>
    </w:p>
    <w:p w:rsidR="00DB7F04" w:rsidRPr="00EC1ED7" w:rsidRDefault="00DB7F04" w:rsidP="00DB7F04">
      <w:pPr>
        <w:pStyle w:val="l5"/>
        <w:spacing w:before="0" w:beforeAutospacing="0" w:after="0" w:afterAutospacing="0"/>
        <w:ind w:firstLine="426"/>
        <w:jc w:val="both"/>
      </w:pPr>
      <w:r w:rsidRPr="00EC1ED7">
        <w:t>Stavba nebude napojena na elektrickou energii. Stavba nebude vytápěna.</w:t>
      </w:r>
    </w:p>
    <w:p w:rsidR="00DB7F04" w:rsidRDefault="00DB7F04" w:rsidP="00DB7F04">
      <w:pPr>
        <w:pStyle w:val="Prosttext"/>
        <w:ind w:firstLine="426"/>
        <w:jc w:val="both"/>
        <w:rPr>
          <w:rFonts w:ascii="Times New Roman" w:hAnsi="Times New Roman" w:cs="Times New Roman"/>
          <w:sz w:val="24"/>
          <w:szCs w:val="24"/>
        </w:rPr>
      </w:pPr>
      <w:r>
        <w:rPr>
          <w:rFonts w:ascii="Times New Roman" w:hAnsi="Times New Roman" w:cs="Times New Roman"/>
          <w:sz w:val="24"/>
          <w:szCs w:val="24"/>
        </w:rPr>
        <w:t xml:space="preserve">Na stavbu nejsou kladeny požadavky celkové energetické spotřeby stavby a energetickou náročnosti budov. </w:t>
      </w:r>
    </w:p>
    <w:p w:rsidR="00DB7F04" w:rsidRPr="00EC1ED7" w:rsidRDefault="00DB7F04" w:rsidP="00DB7F04">
      <w:pPr>
        <w:pStyle w:val="l5"/>
        <w:spacing w:before="0" w:beforeAutospacing="0" w:after="0" w:afterAutospacing="0"/>
        <w:ind w:firstLine="426"/>
        <w:jc w:val="both"/>
      </w:pPr>
    </w:p>
    <w:p w:rsidR="00DB7F04" w:rsidRPr="00EC1ED7" w:rsidRDefault="00DB7F04" w:rsidP="00DB7F04">
      <w:pPr>
        <w:pStyle w:val="l5"/>
        <w:spacing w:before="0" w:beforeAutospacing="0" w:after="0" w:afterAutospacing="0"/>
        <w:jc w:val="both"/>
        <w:rPr>
          <w:u w:val="single"/>
        </w:rPr>
      </w:pPr>
      <w:r w:rsidRPr="00EC1ED7">
        <w:rPr>
          <w:u w:val="single"/>
        </w:rPr>
        <w:t>B.2.10 Hygienické požadavky na stavby, požadavky na pracovní a komunální prostředí</w:t>
      </w:r>
    </w:p>
    <w:p w:rsidR="00DB7F04" w:rsidRPr="007A2C5E" w:rsidRDefault="00DB7F04" w:rsidP="00DB7F04">
      <w:pPr>
        <w:pStyle w:val="499textodrazeny"/>
        <w:spacing w:before="0"/>
        <w:ind w:left="0" w:firstLine="426"/>
        <w:jc w:val="both"/>
        <w:rPr>
          <w:rFonts w:ascii="Times New Roman" w:hAnsi="Times New Roman"/>
          <w:color w:val="auto"/>
          <w:sz w:val="24"/>
        </w:rPr>
      </w:pPr>
      <w:r w:rsidRPr="007A2C5E">
        <w:rPr>
          <w:rFonts w:ascii="Times New Roman" w:hAnsi="Times New Roman"/>
          <w:color w:val="auto"/>
          <w:sz w:val="24"/>
        </w:rPr>
        <w:t>V objektu jsou navrženy konstrukce z běžných stavebních materiálů, kterým jejich výrobci deklarují vzduchovou neprůzvučnost, aby splňovaly požadavky ČSN 73 0532.</w:t>
      </w:r>
    </w:p>
    <w:p w:rsidR="00DB7F04" w:rsidRPr="007A2C5E" w:rsidRDefault="00DB7F04" w:rsidP="00DB7F04">
      <w:pPr>
        <w:pStyle w:val="Zhlav"/>
        <w:tabs>
          <w:tab w:val="clear" w:pos="4536"/>
          <w:tab w:val="clear" w:pos="9072"/>
        </w:tabs>
        <w:ind w:firstLine="426"/>
        <w:jc w:val="both"/>
        <w:rPr>
          <w:i/>
        </w:rPr>
      </w:pPr>
    </w:p>
    <w:p w:rsidR="00DB7F04" w:rsidRPr="007A2C5E" w:rsidRDefault="00DB7F04" w:rsidP="00DB7F04">
      <w:pPr>
        <w:pStyle w:val="Zhlav"/>
        <w:tabs>
          <w:tab w:val="clear" w:pos="4536"/>
          <w:tab w:val="clear" w:pos="9072"/>
        </w:tabs>
        <w:ind w:firstLine="426"/>
        <w:jc w:val="both"/>
        <w:rPr>
          <w:i/>
        </w:rPr>
      </w:pPr>
      <w:r w:rsidRPr="007A2C5E">
        <w:rPr>
          <w:i/>
        </w:rPr>
        <w:t>Větrání:</w:t>
      </w:r>
    </w:p>
    <w:p w:rsidR="00DB7F04" w:rsidRPr="007A2C5E" w:rsidRDefault="00DB7F04" w:rsidP="00DB7F04">
      <w:pPr>
        <w:ind w:firstLine="426"/>
        <w:jc w:val="both"/>
      </w:pPr>
      <w:r w:rsidRPr="007A2C5E">
        <w:t>Všec</w:t>
      </w:r>
      <w:r w:rsidR="00372CAD">
        <w:t>hny mí</w:t>
      </w:r>
      <w:r w:rsidR="00FE227A">
        <w:t>stnosti budou větrány přirozeně.</w:t>
      </w:r>
    </w:p>
    <w:p w:rsidR="00DB7F04" w:rsidRDefault="00DB7F04" w:rsidP="00DA2669">
      <w:pPr>
        <w:pStyle w:val="499textodrazeny"/>
        <w:spacing w:before="0" w:after="840"/>
        <w:ind w:left="0" w:firstLine="426"/>
        <w:jc w:val="both"/>
        <w:rPr>
          <w:rFonts w:ascii="Times New Roman" w:hAnsi="Times New Roman"/>
          <w:color w:val="auto"/>
          <w:sz w:val="24"/>
        </w:rPr>
      </w:pPr>
    </w:p>
    <w:p w:rsidR="00DB7F04" w:rsidRPr="007A2C5E" w:rsidRDefault="00DB7F04" w:rsidP="00DB7F04">
      <w:pPr>
        <w:autoSpaceDE w:val="0"/>
        <w:autoSpaceDN w:val="0"/>
        <w:adjustRightInd w:val="0"/>
        <w:ind w:firstLine="426"/>
        <w:jc w:val="both"/>
        <w:rPr>
          <w:i/>
        </w:rPr>
      </w:pPr>
      <w:r w:rsidRPr="007A2C5E">
        <w:rPr>
          <w:i/>
        </w:rPr>
        <w:t>Osvětlení:</w:t>
      </w:r>
    </w:p>
    <w:p w:rsidR="00DB7F04" w:rsidRPr="007A2C5E" w:rsidRDefault="00372CAD" w:rsidP="00DB7F04">
      <w:pPr>
        <w:pStyle w:val="Prosttext"/>
        <w:ind w:firstLine="426"/>
        <w:jc w:val="both"/>
        <w:rPr>
          <w:rFonts w:ascii="Times New Roman" w:hAnsi="Times New Roman" w:cs="Times New Roman"/>
          <w:sz w:val="24"/>
          <w:szCs w:val="24"/>
        </w:rPr>
      </w:pPr>
      <w:r>
        <w:rPr>
          <w:rFonts w:ascii="Times New Roman" w:hAnsi="Times New Roman" w:cs="Times New Roman"/>
          <w:sz w:val="24"/>
          <w:szCs w:val="24"/>
        </w:rPr>
        <w:t xml:space="preserve">Stavba bude prosvětlena v místech  </w:t>
      </w:r>
      <w:r w:rsidR="00DB7F04" w:rsidRPr="007A2C5E">
        <w:rPr>
          <w:rFonts w:ascii="Times New Roman" w:hAnsi="Times New Roman" w:cs="Times New Roman"/>
          <w:sz w:val="24"/>
          <w:szCs w:val="24"/>
        </w:rPr>
        <w:t xml:space="preserve">což zajišťuje denní osvětlení místností dle požadavků Vyhlášky 268/2009 Sb. o technických požadavcích na stavby se změnou 20/2012 Sb.. Zajištěna je pak především zraková pohoda a ochrana před oslněním. </w:t>
      </w:r>
    </w:p>
    <w:p w:rsidR="00DB7F04" w:rsidRPr="007A2C5E" w:rsidRDefault="00DB7F04" w:rsidP="00DB7F04">
      <w:pPr>
        <w:pStyle w:val="Prosttext"/>
        <w:ind w:firstLine="426"/>
        <w:jc w:val="both"/>
        <w:rPr>
          <w:rFonts w:ascii="Times New Roman" w:hAnsi="Times New Roman" w:cs="Times New Roman"/>
          <w:sz w:val="24"/>
          <w:szCs w:val="24"/>
        </w:rPr>
      </w:pPr>
    </w:p>
    <w:p w:rsidR="00DB7F04" w:rsidRPr="007A2C5E" w:rsidRDefault="00DB7F04" w:rsidP="00DB7F04">
      <w:pPr>
        <w:pStyle w:val="Prosttext"/>
        <w:ind w:firstLine="426"/>
        <w:jc w:val="both"/>
        <w:rPr>
          <w:rFonts w:ascii="Times New Roman" w:hAnsi="Times New Roman" w:cs="Times New Roman"/>
          <w:i/>
          <w:sz w:val="24"/>
          <w:szCs w:val="24"/>
        </w:rPr>
      </w:pPr>
      <w:r w:rsidRPr="007A2C5E">
        <w:rPr>
          <w:rFonts w:ascii="Times New Roman" w:hAnsi="Times New Roman" w:cs="Times New Roman"/>
          <w:i/>
          <w:sz w:val="24"/>
          <w:szCs w:val="24"/>
        </w:rPr>
        <w:t>Zásobování vodou:</w:t>
      </w:r>
    </w:p>
    <w:p w:rsidR="00DB7F04" w:rsidRPr="007A2C5E" w:rsidRDefault="00DB7F04" w:rsidP="00DB7F04">
      <w:pPr>
        <w:pStyle w:val="Zkladntextodsazen3"/>
        <w:spacing w:after="0"/>
        <w:ind w:left="0" w:firstLine="426"/>
        <w:jc w:val="both"/>
        <w:rPr>
          <w:sz w:val="24"/>
          <w:szCs w:val="24"/>
        </w:rPr>
      </w:pPr>
      <w:r w:rsidRPr="007A2C5E">
        <w:rPr>
          <w:sz w:val="24"/>
          <w:szCs w:val="24"/>
        </w:rPr>
        <w:t xml:space="preserve">Objekt </w:t>
      </w:r>
      <w:r>
        <w:rPr>
          <w:sz w:val="24"/>
          <w:szCs w:val="24"/>
        </w:rPr>
        <w:t>ne</w:t>
      </w:r>
      <w:r w:rsidRPr="007A2C5E">
        <w:rPr>
          <w:sz w:val="24"/>
          <w:szCs w:val="24"/>
        </w:rPr>
        <w:t xml:space="preserve">bude napojen </w:t>
      </w:r>
      <w:r>
        <w:rPr>
          <w:sz w:val="24"/>
          <w:szCs w:val="24"/>
        </w:rPr>
        <w:t>na vodovod či lokální vodní zdroj.</w:t>
      </w:r>
    </w:p>
    <w:p w:rsidR="00FE227A" w:rsidRDefault="00FE227A" w:rsidP="00DB7F04">
      <w:pPr>
        <w:ind w:firstLine="426"/>
        <w:jc w:val="both"/>
        <w:rPr>
          <w:i/>
        </w:rPr>
      </w:pPr>
    </w:p>
    <w:p w:rsidR="00DB7F04" w:rsidRPr="007A2C5E" w:rsidRDefault="00DB7F04" w:rsidP="00DB7F04">
      <w:pPr>
        <w:ind w:firstLine="426"/>
        <w:jc w:val="both"/>
        <w:rPr>
          <w:i/>
        </w:rPr>
      </w:pPr>
      <w:r w:rsidRPr="007A2C5E">
        <w:rPr>
          <w:i/>
        </w:rPr>
        <w:t>Odpady:</w:t>
      </w:r>
    </w:p>
    <w:p w:rsidR="00DB7F04" w:rsidRPr="007A2C5E" w:rsidRDefault="00DB7F04" w:rsidP="00DB7F04">
      <w:pPr>
        <w:ind w:firstLine="426"/>
        <w:jc w:val="both"/>
      </w:pPr>
      <w:r w:rsidRPr="007A2C5E">
        <w:t>Komplexní odpadové hospodářství bude řešeno smluvním vztahem s vybraným subjektem na svoz a likvidaci komunálního a nebezpečného odpadu. Součástí smlouvy bude také zajištění likvidace stavebního odpadu v průběhu realizace stavby. Nakládání s odpady během výstavby viz bod B.6 + B.8.h.</w:t>
      </w:r>
    </w:p>
    <w:p w:rsidR="00DB7F04" w:rsidRPr="007A2C5E" w:rsidRDefault="00DB7F04" w:rsidP="00DB7F04">
      <w:pPr>
        <w:ind w:firstLine="426"/>
        <w:jc w:val="both"/>
      </w:pPr>
    </w:p>
    <w:p w:rsidR="00DB7F04" w:rsidRPr="007A2C5E" w:rsidRDefault="00DB7F04" w:rsidP="00DB7F04">
      <w:pPr>
        <w:pStyle w:val="499textodrazeny"/>
        <w:spacing w:before="0"/>
        <w:ind w:left="0" w:firstLine="426"/>
        <w:jc w:val="both"/>
        <w:rPr>
          <w:rFonts w:ascii="Times New Roman" w:hAnsi="Times New Roman"/>
          <w:bCs/>
          <w:i/>
          <w:color w:val="auto"/>
          <w:sz w:val="24"/>
          <w:szCs w:val="24"/>
        </w:rPr>
      </w:pPr>
      <w:r w:rsidRPr="007A2C5E">
        <w:rPr>
          <w:rFonts w:ascii="Times New Roman" w:hAnsi="Times New Roman"/>
          <w:bCs/>
          <w:i/>
          <w:color w:val="auto"/>
          <w:sz w:val="24"/>
          <w:szCs w:val="24"/>
        </w:rPr>
        <w:t>Zásady řešení vlivu stavby na okolí</w:t>
      </w:r>
    </w:p>
    <w:p w:rsidR="00DB7F04" w:rsidRPr="009F2B9E" w:rsidRDefault="00DB7F04" w:rsidP="00DB7F04">
      <w:pPr>
        <w:pStyle w:val="499textodrazeny"/>
        <w:spacing w:before="0"/>
        <w:ind w:left="0" w:firstLine="426"/>
        <w:jc w:val="both"/>
        <w:rPr>
          <w:rFonts w:ascii="Times New Roman" w:hAnsi="Times New Roman"/>
          <w:color w:val="auto"/>
          <w:sz w:val="24"/>
          <w:szCs w:val="24"/>
        </w:rPr>
      </w:pPr>
      <w:r w:rsidRPr="009F2B9E">
        <w:rPr>
          <w:rFonts w:ascii="Times New Roman" w:hAnsi="Times New Roman"/>
          <w:color w:val="auto"/>
          <w:sz w:val="24"/>
          <w:szCs w:val="24"/>
        </w:rPr>
        <w:t xml:space="preserve">Míra hluku bude minimální a bude odvozena na základě užívání stavby investorem (vyhlídková věž). </w:t>
      </w:r>
    </w:p>
    <w:p w:rsidR="00DB7F04" w:rsidRPr="009F2B9E" w:rsidRDefault="00DB7F04" w:rsidP="00DB7F04">
      <w:pPr>
        <w:pStyle w:val="Prosttext"/>
        <w:ind w:firstLine="426"/>
        <w:jc w:val="both"/>
        <w:rPr>
          <w:rFonts w:ascii="Times New Roman" w:hAnsi="Times New Roman" w:cs="Times New Roman"/>
          <w:sz w:val="24"/>
          <w:szCs w:val="24"/>
        </w:rPr>
      </w:pPr>
      <w:r w:rsidRPr="009F2B9E">
        <w:rPr>
          <w:rFonts w:ascii="Times New Roman" w:hAnsi="Times New Roman" w:cs="Times New Roman"/>
          <w:sz w:val="24"/>
          <w:szCs w:val="24"/>
        </w:rPr>
        <w:t xml:space="preserve">Stavba nebude mít vliv na okolí. Vibrace v objektu ani jeho nejbližším okolí nebudou vznikat. Během výstavby se bude dbát na maximální omezení prašnosti a hlučnosti. </w:t>
      </w:r>
    </w:p>
    <w:p w:rsidR="00DB7F04" w:rsidRPr="007A2C5E" w:rsidRDefault="00DB7F04" w:rsidP="00DB7F04">
      <w:pPr>
        <w:ind w:firstLine="426"/>
        <w:jc w:val="both"/>
      </w:pPr>
      <w:r w:rsidRPr="009F2B9E">
        <w:t>P</w:t>
      </w:r>
      <w:r w:rsidR="00372CAD">
        <w:t>říjezd k objektu bude po stávající polní cestě a po pěší cestě pro výletníky.</w:t>
      </w:r>
    </w:p>
    <w:p w:rsidR="00DB7F04" w:rsidRPr="00CE53F2" w:rsidRDefault="00DB7F04" w:rsidP="00DB7F04">
      <w:pPr>
        <w:pStyle w:val="l6"/>
        <w:spacing w:before="0" w:beforeAutospacing="0" w:after="0" w:afterAutospacing="0"/>
        <w:ind w:firstLine="426"/>
        <w:jc w:val="both"/>
      </w:pPr>
    </w:p>
    <w:p w:rsidR="00DB7F04" w:rsidRPr="00CE53F2" w:rsidRDefault="00DB7F04" w:rsidP="00DB7F04">
      <w:pPr>
        <w:pStyle w:val="l5"/>
        <w:spacing w:before="0" w:beforeAutospacing="0" w:after="0" w:afterAutospacing="0"/>
        <w:jc w:val="both"/>
        <w:rPr>
          <w:u w:val="single"/>
        </w:rPr>
      </w:pPr>
      <w:r w:rsidRPr="00CE53F2">
        <w:rPr>
          <w:u w:val="single"/>
        </w:rPr>
        <w:t>B.2.11 Zásady ochrany stavby před negativními účinky vnějšího prostředí</w:t>
      </w:r>
    </w:p>
    <w:p w:rsidR="00DB7F04" w:rsidRPr="00CE53F2" w:rsidRDefault="00DB7F04" w:rsidP="00DB7F04">
      <w:pPr>
        <w:pStyle w:val="l6"/>
        <w:numPr>
          <w:ilvl w:val="0"/>
          <w:numId w:val="6"/>
        </w:numPr>
        <w:spacing w:before="0" w:beforeAutospacing="0" w:after="0" w:afterAutospacing="0"/>
        <w:ind w:left="425" w:hanging="425"/>
        <w:jc w:val="both"/>
        <w:rPr>
          <w:i/>
        </w:rPr>
      </w:pPr>
      <w:r w:rsidRPr="00CE53F2">
        <w:rPr>
          <w:i/>
        </w:rPr>
        <w:t>Ochrana před pronikáním radonu z podloží</w:t>
      </w:r>
    </w:p>
    <w:p w:rsidR="00DB7F04" w:rsidRPr="004B5046" w:rsidRDefault="00DB7F04" w:rsidP="00DB7F04">
      <w:pPr>
        <w:pStyle w:val="l6"/>
        <w:spacing w:before="0" w:beforeAutospacing="0" w:after="0" w:afterAutospacing="0"/>
        <w:ind w:firstLine="426"/>
        <w:jc w:val="both"/>
      </w:pPr>
      <w:r w:rsidRPr="004B5046">
        <w:t>Ochrana stavby před</w:t>
      </w:r>
      <w:r w:rsidR="004B5046">
        <w:t xml:space="preserve"> pronikáním radonu je řešena pomocí hydroizolačního pásu RADONARD AL S 40 – 4 mm. – V této oblasti se vyskytuje střední radonový index.</w:t>
      </w:r>
    </w:p>
    <w:p w:rsidR="00DB7F04" w:rsidRPr="00CE53F2" w:rsidRDefault="00DB7F04" w:rsidP="00DB7F04">
      <w:pPr>
        <w:pStyle w:val="l6"/>
        <w:spacing w:before="0" w:beforeAutospacing="0" w:after="0" w:afterAutospacing="0"/>
        <w:ind w:firstLine="426"/>
        <w:jc w:val="both"/>
      </w:pPr>
    </w:p>
    <w:p w:rsidR="00DB7F04" w:rsidRPr="00411A4C" w:rsidRDefault="00DB7F04" w:rsidP="00DB7F04">
      <w:pPr>
        <w:pStyle w:val="l6"/>
        <w:numPr>
          <w:ilvl w:val="0"/>
          <w:numId w:val="6"/>
        </w:numPr>
        <w:spacing w:before="0" w:beforeAutospacing="0" w:after="0" w:afterAutospacing="0"/>
        <w:ind w:left="425" w:hanging="425"/>
        <w:jc w:val="both"/>
        <w:rPr>
          <w:i/>
        </w:rPr>
      </w:pPr>
      <w:r w:rsidRPr="00411A4C">
        <w:rPr>
          <w:i/>
        </w:rPr>
        <w:t>Ochrana před bludnými proudy</w:t>
      </w:r>
    </w:p>
    <w:p w:rsidR="00DB7F04" w:rsidRPr="00411A4C" w:rsidRDefault="00DB7F04" w:rsidP="00DB7F04">
      <w:pPr>
        <w:pStyle w:val="l6"/>
        <w:spacing w:before="0" w:beforeAutospacing="0" w:after="0" w:afterAutospacing="0"/>
        <w:ind w:firstLine="426"/>
        <w:jc w:val="both"/>
      </w:pPr>
      <w:r w:rsidRPr="00411A4C">
        <w:t>Korozní průzkum a monitoring bludných proudů nebyl proveden. Jedná se o běžnou nepodsklepenou stavbu. Významné namáhání bludnými proudy se nepředpokládá.</w:t>
      </w:r>
    </w:p>
    <w:p w:rsidR="00DB7F04" w:rsidRPr="00411A4C" w:rsidRDefault="00DB7F04" w:rsidP="00DB7F04">
      <w:pPr>
        <w:pStyle w:val="l6"/>
        <w:spacing w:before="0" w:beforeAutospacing="0" w:after="0" w:afterAutospacing="0"/>
        <w:ind w:firstLine="426"/>
        <w:jc w:val="both"/>
      </w:pPr>
    </w:p>
    <w:p w:rsidR="00DB7F04" w:rsidRPr="00CE53F2" w:rsidRDefault="00DB7F04" w:rsidP="00DB7F04">
      <w:pPr>
        <w:pStyle w:val="l6"/>
        <w:numPr>
          <w:ilvl w:val="0"/>
          <w:numId w:val="6"/>
        </w:numPr>
        <w:spacing w:before="0" w:beforeAutospacing="0" w:after="0" w:afterAutospacing="0"/>
        <w:ind w:left="425" w:hanging="425"/>
        <w:jc w:val="both"/>
        <w:rPr>
          <w:i/>
        </w:rPr>
      </w:pPr>
      <w:r w:rsidRPr="00CE53F2">
        <w:rPr>
          <w:i/>
        </w:rPr>
        <w:t>Ochrana před technickou seizmicitou</w:t>
      </w:r>
    </w:p>
    <w:p w:rsidR="00DB7F04" w:rsidRDefault="00DB7F04" w:rsidP="00DB7F04">
      <w:pPr>
        <w:ind w:firstLine="426"/>
        <w:jc w:val="both"/>
      </w:pPr>
      <w:r w:rsidRPr="00CE53F2">
        <w:t>Objekt se nenachází v seizmicky činné oblasti. Namáhání technickou seizmicitou (např. trhacími pracemi, těžkou nákladní dopravou, průmyslovou činností, pulzujícím vodním proudem apod.) se v okolí stavby nepředpokládá, konkrétní ochrana není řešena.</w:t>
      </w:r>
    </w:p>
    <w:p w:rsidR="00DB7F04" w:rsidRPr="00F564F9" w:rsidRDefault="00DB7F04" w:rsidP="00DB7F04">
      <w:pPr>
        <w:pStyle w:val="l6"/>
        <w:spacing w:before="0" w:beforeAutospacing="0" w:after="0" w:afterAutospacing="0"/>
        <w:ind w:firstLine="426"/>
        <w:jc w:val="both"/>
      </w:pPr>
    </w:p>
    <w:p w:rsidR="00DB7F04" w:rsidRPr="00F564F9" w:rsidRDefault="00DB7F04" w:rsidP="00DB7F04">
      <w:pPr>
        <w:pStyle w:val="l6"/>
        <w:numPr>
          <w:ilvl w:val="0"/>
          <w:numId w:val="6"/>
        </w:numPr>
        <w:spacing w:before="0" w:beforeAutospacing="0" w:after="0" w:afterAutospacing="0"/>
        <w:ind w:left="425" w:hanging="425"/>
        <w:jc w:val="both"/>
        <w:rPr>
          <w:i/>
        </w:rPr>
      </w:pPr>
      <w:r w:rsidRPr="00F564F9">
        <w:rPr>
          <w:i/>
        </w:rPr>
        <w:t>Ochrana před hlukem</w:t>
      </w:r>
    </w:p>
    <w:p w:rsidR="00DB7F04" w:rsidRPr="007A2C5E" w:rsidRDefault="00DB7F04" w:rsidP="00DB7F04">
      <w:pPr>
        <w:pStyle w:val="l6"/>
        <w:spacing w:before="0" w:beforeAutospacing="0" w:after="0" w:afterAutospacing="0"/>
        <w:ind w:firstLine="426"/>
        <w:jc w:val="both"/>
      </w:pPr>
      <w:r w:rsidRPr="00F564F9">
        <w:t>Vzhledem k využívání stavby</w:t>
      </w:r>
      <w:r>
        <w:t xml:space="preserve"> (vyhlídková věž)</w:t>
      </w:r>
      <w:r w:rsidRPr="007A2C5E">
        <w:t xml:space="preserve"> není potřeba řešit zvláštní ochranu budoucích vnitřních prostor objektu před zdrojem vnějšího hluku a postačí útlum užitých konstrukcí. V navrhovaném objektu </w:t>
      </w:r>
      <w:r>
        <w:t>se nenachází zdroj hluku</w:t>
      </w:r>
      <w:r w:rsidRPr="007A2C5E">
        <w:t xml:space="preserve">. </w:t>
      </w:r>
    </w:p>
    <w:p w:rsidR="00DB7F04" w:rsidRPr="00CF67D6" w:rsidRDefault="00DB7F04" w:rsidP="00DB7F04">
      <w:pPr>
        <w:pStyle w:val="l6"/>
        <w:spacing w:before="0" w:beforeAutospacing="0" w:after="0" w:afterAutospacing="0"/>
        <w:ind w:firstLine="426"/>
        <w:jc w:val="both"/>
      </w:pPr>
    </w:p>
    <w:p w:rsidR="00DB7F04" w:rsidRPr="00CF67D6" w:rsidRDefault="00DB7F04" w:rsidP="00DB7F04">
      <w:pPr>
        <w:pStyle w:val="l6"/>
        <w:numPr>
          <w:ilvl w:val="0"/>
          <w:numId w:val="6"/>
        </w:numPr>
        <w:spacing w:before="0" w:beforeAutospacing="0" w:after="0" w:afterAutospacing="0"/>
        <w:ind w:left="425" w:hanging="425"/>
        <w:jc w:val="both"/>
        <w:rPr>
          <w:i/>
        </w:rPr>
      </w:pPr>
      <w:r w:rsidRPr="00CF67D6">
        <w:rPr>
          <w:i/>
        </w:rPr>
        <w:t>Protipovodňová opatření</w:t>
      </w:r>
    </w:p>
    <w:p w:rsidR="00DB7F04" w:rsidRPr="00CF67D6" w:rsidRDefault="00DB7F04" w:rsidP="00DB7F04">
      <w:pPr>
        <w:pStyle w:val="l6"/>
        <w:spacing w:before="0" w:beforeAutospacing="0" w:after="0" w:afterAutospacing="0"/>
        <w:ind w:firstLine="426"/>
        <w:jc w:val="both"/>
      </w:pPr>
      <w:r w:rsidRPr="00CF67D6">
        <w:t>Stavba vzhledem k svému umístění mimo záplavové území nebude vybavena žádnými protipovodňovými opatřeními.</w:t>
      </w:r>
    </w:p>
    <w:p w:rsidR="00DB7F04" w:rsidRPr="00CF67D6" w:rsidRDefault="00DB7F04" w:rsidP="00DB7F04">
      <w:pPr>
        <w:pStyle w:val="l6"/>
        <w:spacing w:before="0" w:beforeAutospacing="0" w:after="0" w:afterAutospacing="0"/>
        <w:ind w:firstLine="426"/>
        <w:jc w:val="both"/>
      </w:pPr>
    </w:p>
    <w:p w:rsidR="00DB7F04" w:rsidRPr="00CF67D6" w:rsidRDefault="00DB7F04" w:rsidP="00DB7F04">
      <w:pPr>
        <w:pStyle w:val="l6"/>
        <w:numPr>
          <w:ilvl w:val="0"/>
          <w:numId w:val="6"/>
        </w:numPr>
        <w:spacing w:before="0" w:beforeAutospacing="0" w:after="0" w:afterAutospacing="0"/>
        <w:ind w:left="425" w:hanging="425"/>
        <w:jc w:val="both"/>
        <w:rPr>
          <w:i/>
        </w:rPr>
      </w:pPr>
      <w:r w:rsidRPr="00CF67D6">
        <w:rPr>
          <w:i/>
        </w:rPr>
        <w:t>Ostatní účinky - vliv poddolování, výskyt metanu apod.</w:t>
      </w:r>
    </w:p>
    <w:p w:rsidR="00DB7F04" w:rsidRPr="0021219B" w:rsidRDefault="00DB7F04" w:rsidP="00DB7F04">
      <w:pPr>
        <w:pStyle w:val="Zhlav"/>
        <w:tabs>
          <w:tab w:val="clear" w:pos="4536"/>
          <w:tab w:val="clear" w:pos="9072"/>
        </w:tabs>
        <w:ind w:firstLine="426"/>
        <w:jc w:val="both"/>
      </w:pPr>
      <w:r w:rsidRPr="00CF67D6">
        <w:t>Stavba se nenachází na poddolovaném území, ani v místě s vlivy okolního poddolovaného území. S ohledem na tuto skutečnost není stavba navržena s ohledem na ČSN 73 0039 (pro navrhování</w:t>
      </w:r>
      <w:r w:rsidRPr="0021219B">
        <w:t xml:space="preserve"> staveb na poddolovaném území).</w:t>
      </w:r>
    </w:p>
    <w:p w:rsidR="00DB7F04" w:rsidRPr="0021219B" w:rsidRDefault="00DB7F04" w:rsidP="00DB7F04">
      <w:pPr>
        <w:ind w:firstLine="426"/>
        <w:jc w:val="both"/>
      </w:pPr>
      <w:r w:rsidRPr="0021219B">
        <w:t>Výs</w:t>
      </w:r>
      <w:r w:rsidR="00372CAD">
        <w:t>kyt metanu v okolí se nepředpokládá.</w:t>
      </w:r>
    </w:p>
    <w:p w:rsidR="00DB7F04" w:rsidRPr="00227518" w:rsidRDefault="00DB7F04" w:rsidP="00DB7F04">
      <w:pPr>
        <w:pStyle w:val="l6"/>
        <w:spacing w:before="0" w:beforeAutospacing="0" w:after="0" w:afterAutospacing="0"/>
        <w:ind w:firstLine="426"/>
        <w:jc w:val="both"/>
        <w:rPr>
          <w:color w:val="C00000"/>
        </w:rPr>
      </w:pPr>
    </w:p>
    <w:p w:rsidR="00DB7F04" w:rsidRPr="00FE7709" w:rsidRDefault="00DB7F04" w:rsidP="00DB7F04">
      <w:pPr>
        <w:jc w:val="both"/>
        <w:rPr>
          <w:b/>
          <w:u w:val="single"/>
        </w:rPr>
      </w:pPr>
      <w:r w:rsidRPr="00FE7709">
        <w:rPr>
          <w:b/>
          <w:u w:val="single"/>
        </w:rPr>
        <w:t>B.3 Připojení na technickou infrastrukturu</w:t>
      </w:r>
    </w:p>
    <w:p w:rsidR="00DB7F04" w:rsidRPr="00FE7709" w:rsidRDefault="00DB7F04" w:rsidP="00DB7F04">
      <w:pPr>
        <w:pStyle w:val="l5"/>
        <w:numPr>
          <w:ilvl w:val="0"/>
          <w:numId w:val="5"/>
        </w:numPr>
        <w:spacing w:before="0" w:beforeAutospacing="0" w:after="0" w:afterAutospacing="0"/>
        <w:ind w:left="426" w:hanging="426"/>
        <w:jc w:val="both"/>
        <w:rPr>
          <w:i/>
        </w:rPr>
      </w:pPr>
      <w:r w:rsidRPr="00FE7709">
        <w:rPr>
          <w:i/>
        </w:rPr>
        <w:t>Napojovací místa technické infrastruktury</w:t>
      </w:r>
    </w:p>
    <w:p w:rsidR="00DB7F04" w:rsidRPr="00FE7709" w:rsidRDefault="00DB7F04" w:rsidP="00DB7F04">
      <w:pPr>
        <w:pStyle w:val="l5"/>
        <w:spacing w:before="0" w:beforeAutospacing="0" w:after="0" w:afterAutospacing="0"/>
        <w:ind w:firstLine="426"/>
        <w:jc w:val="both"/>
      </w:pPr>
      <w:r w:rsidRPr="00FE7709">
        <w:t>Stavba nebude napojena na technickou infrastrukturu.</w:t>
      </w:r>
    </w:p>
    <w:p w:rsidR="00DB7F04" w:rsidRPr="00FE7709" w:rsidRDefault="00DB7F04" w:rsidP="00DB7F04">
      <w:pPr>
        <w:pStyle w:val="l5"/>
        <w:spacing w:before="0" w:beforeAutospacing="0" w:after="0" w:afterAutospacing="0"/>
        <w:ind w:firstLine="426"/>
        <w:jc w:val="both"/>
      </w:pPr>
    </w:p>
    <w:p w:rsidR="00DB7F04" w:rsidRPr="00FE7709" w:rsidRDefault="00DB7F04" w:rsidP="00DB7F04">
      <w:pPr>
        <w:pStyle w:val="l5"/>
        <w:numPr>
          <w:ilvl w:val="0"/>
          <w:numId w:val="5"/>
        </w:numPr>
        <w:spacing w:before="0" w:beforeAutospacing="0" w:after="0" w:afterAutospacing="0"/>
        <w:ind w:left="426" w:hanging="426"/>
        <w:jc w:val="both"/>
        <w:rPr>
          <w:i/>
        </w:rPr>
      </w:pPr>
      <w:r w:rsidRPr="00FE7709">
        <w:rPr>
          <w:i/>
        </w:rPr>
        <w:t>Připojovací rozměry, výkonové kapacity a délky</w:t>
      </w:r>
    </w:p>
    <w:p w:rsidR="00DB7F04" w:rsidRPr="00FE7709" w:rsidRDefault="00DB7F04" w:rsidP="00DB7F04">
      <w:pPr>
        <w:pStyle w:val="l5"/>
        <w:spacing w:before="0" w:beforeAutospacing="0" w:after="0" w:afterAutospacing="0"/>
        <w:ind w:firstLine="426"/>
        <w:jc w:val="both"/>
      </w:pPr>
      <w:r w:rsidRPr="00FE7709">
        <w:t>Stavba nebude napojena na technickou infrastrukturu.</w:t>
      </w:r>
    </w:p>
    <w:p w:rsidR="00DB7F04" w:rsidRPr="00FE7709" w:rsidRDefault="00DB7F04" w:rsidP="00DB7F04">
      <w:pPr>
        <w:pStyle w:val="l5"/>
        <w:spacing w:before="0" w:beforeAutospacing="0" w:after="0" w:afterAutospacing="0"/>
        <w:ind w:firstLine="426"/>
        <w:jc w:val="both"/>
      </w:pPr>
    </w:p>
    <w:p w:rsidR="00DB7F04" w:rsidRPr="00FE7709" w:rsidRDefault="00DB7F04" w:rsidP="00DB7F04">
      <w:pPr>
        <w:jc w:val="both"/>
        <w:rPr>
          <w:b/>
          <w:u w:val="single"/>
        </w:rPr>
      </w:pPr>
      <w:r w:rsidRPr="00FE7709">
        <w:rPr>
          <w:b/>
          <w:u w:val="single"/>
        </w:rPr>
        <w:t>B.4 Dopravní řešení</w:t>
      </w:r>
    </w:p>
    <w:p w:rsidR="00DB7F04" w:rsidRPr="00FE7709" w:rsidRDefault="00DB7F04" w:rsidP="00DB7F04">
      <w:pPr>
        <w:pStyle w:val="l5"/>
        <w:numPr>
          <w:ilvl w:val="0"/>
          <w:numId w:val="4"/>
        </w:numPr>
        <w:spacing w:before="0" w:beforeAutospacing="0" w:after="0" w:afterAutospacing="0"/>
        <w:ind w:left="425" w:hanging="425"/>
        <w:jc w:val="both"/>
        <w:rPr>
          <w:i/>
        </w:rPr>
      </w:pPr>
      <w:r w:rsidRPr="00FE7709">
        <w:rPr>
          <w:i/>
        </w:rPr>
        <w:t>Popis dopravního řešení včetně bezbariérových opatření pro přístupnost a užívání stavby osobami se sníženou schopností pohybu nebo orientace</w:t>
      </w:r>
    </w:p>
    <w:p w:rsidR="00DB7F04" w:rsidRPr="00C541AD" w:rsidRDefault="00DB7F04" w:rsidP="00DB7F04">
      <w:pPr>
        <w:pStyle w:val="l5"/>
        <w:spacing w:before="0" w:beforeAutospacing="0" w:after="0" w:afterAutospacing="0"/>
        <w:ind w:firstLine="426"/>
        <w:jc w:val="both"/>
      </w:pPr>
      <w:r w:rsidRPr="00C541AD">
        <w:t>Stavba bude napojena na stávající dopravní i</w:t>
      </w:r>
      <w:r w:rsidR="00372CAD">
        <w:t>nfrastrukturu stávající poln</w:t>
      </w:r>
      <w:r w:rsidR="00FE227A">
        <w:t>í cestou pro dopravu stavebních</w:t>
      </w:r>
      <w:r w:rsidR="00372CAD">
        <w:t xml:space="preserve"> částí pro výletníky po pěší cestě</w:t>
      </w:r>
      <w:r w:rsidRPr="00C541AD">
        <w:t>.</w:t>
      </w:r>
    </w:p>
    <w:p w:rsidR="00DB7F04" w:rsidRDefault="00DB7F04" w:rsidP="00DB7F04">
      <w:pPr>
        <w:tabs>
          <w:tab w:val="left" w:pos="0"/>
        </w:tabs>
        <w:ind w:firstLine="426"/>
        <w:jc w:val="both"/>
      </w:pPr>
      <w:r w:rsidRPr="00A6001F">
        <w:t>Bezbariérové užívání stavby, vzhledem k účelu se neuvažuje. Přístup pro osoby se ztíženou pohyblivostí s doprovodem je zajištěn pouze na 1.NP.</w:t>
      </w:r>
    </w:p>
    <w:p w:rsidR="00DB7F04" w:rsidRPr="00C541AD" w:rsidRDefault="00DB7F04" w:rsidP="00DB7F04">
      <w:pPr>
        <w:pStyle w:val="l5"/>
        <w:spacing w:before="0" w:beforeAutospacing="0" w:after="0" w:afterAutospacing="0"/>
        <w:ind w:firstLine="426"/>
        <w:jc w:val="both"/>
      </w:pPr>
    </w:p>
    <w:p w:rsidR="00DB7F04" w:rsidRPr="002638D3" w:rsidRDefault="00DB7F04" w:rsidP="00DB7F04">
      <w:pPr>
        <w:pStyle w:val="l5"/>
        <w:numPr>
          <w:ilvl w:val="0"/>
          <w:numId w:val="4"/>
        </w:numPr>
        <w:spacing w:before="0" w:beforeAutospacing="0" w:after="0" w:afterAutospacing="0"/>
        <w:ind w:left="425" w:hanging="425"/>
        <w:jc w:val="both"/>
        <w:rPr>
          <w:i/>
        </w:rPr>
      </w:pPr>
      <w:r w:rsidRPr="002638D3">
        <w:rPr>
          <w:i/>
        </w:rPr>
        <w:t>Napojení území na stávající dopravní infrastrukturu</w:t>
      </w:r>
    </w:p>
    <w:p w:rsidR="00DB7F04" w:rsidRPr="002638D3" w:rsidRDefault="00DB7F04" w:rsidP="00DB7F04">
      <w:pPr>
        <w:pStyle w:val="l5"/>
        <w:spacing w:before="0" w:beforeAutospacing="0" w:after="0" w:afterAutospacing="0"/>
        <w:ind w:firstLine="426"/>
        <w:jc w:val="both"/>
      </w:pPr>
      <w:r w:rsidRPr="002638D3">
        <w:t xml:space="preserve">Stavba </w:t>
      </w:r>
      <w:r w:rsidR="00A71B89">
        <w:t>ne</w:t>
      </w:r>
      <w:r w:rsidRPr="002638D3">
        <w:t>bude napojena na stávající dopravní i</w:t>
      </w:r>
      <w:r w:rsidR="00372CAD">
        <w:t>nfrastrukturu</w:t>
      </w:r>
      <w:r w:rsidR="00A71B89">
        <w:t xml:space="preserve">, pouze pro přístup hasičského sboru je umožněn přístup po </w:t>
      </w:r>
      <w:r w:rsidR="00372CAD">
        <w:t> místní polní cesty na p.č.p. 2031/1</w:t>
      </w:r>
      <w:r w:rsidRPr="002638D3">
        <w:t xml:space="preserve"> (</w:t>
      </w:r>
      <w:r w:rsidR="00372CAD">
        <w:t>trvalý travní porost), k.ú. Nýřany.</w:t>
      </w:r>
    </w:p>
    <w:p w:rsidR="00DB7F04" w:rsidRPr="002638D3" w:rsidRDefault="00DB7F04" w:rsidP="00DB7F04">
      <w:pPr>
        <w:pStyle w:val="l5"/>
        <w:spacing w:before="0" w:beforeAutospacing="0" w:after="0" w:afterAutospacing="0"/>
        <w:ind w:firstLine="426"/>
        <w:jc w:val="both"/>
      </w:pPr>
    </w:p>
    <w:p w:rsidR="00DB7F04" w:rsidRPr="00962B4A" w:rsidRDefault="00DB7F04" w:rsidP="00DB7F04">
      <w:pPr>
        <w:pStyle w:val="l5"/>
        <w:numPr>
          <w:ilvl w:val="0"/>
          <w:numId w:val="4"/>
        </w:numPr>
        <w:spacing w:before="0" w:beforeAutospacing="0" w:after="0" w:afterAutospacing="0"/>
        <w:ind w:left="425" w:hanging="425"/>
        <w:jc w:val="both"/>
        <w:rPr>
          <w:i/>
        </w:rPr>
      </w:pPr>
      <w:r w:rsidRPr="00962B4A">
        <w:rPr>
          <w:i/>
        </w:rPr>
        <w:t>Doprava v klidu</w:t>
      </w:r>
    </w:p>
    <w:p w:rsidR="00DB7F04" w:rsidRPr="00962B4A" w:rsidRDefault="00DB7F04" w:rsidP="00DB7F04">
      <w:pPr>
        <w:pStyle w:val="l5"/>
        <w:spacing w:before="0" w:beforeAutospacing="0" w:after="0" w:afterAutospacing="0"/>
        <w:ind w:firstLine="426"/>
        <w:jc w:val="both"/>
      </w:pPr>
      <w:r w:rsidRPr="00962B4A">
        <w:t>Na pozemku p.</w:t>
      </w:r>
      <w:r w:rsidR="00372CAD">
        <w:t xml:space="preserve">č.p. </w:t>
      </w:r>
      <w:r w:rsidR="00354EA7">
        <w:t>2031/1</w:t>
      </w:r>
      <w:r w:rsidR="00372CAD">
        <w:t xml:space="preserve">, k.ú. </w:t>
      </w:r>
      <w:r w:rsidR="00354EA7">
        <w:t>Nýřany není možné parkovat mobilní automobily, jedná se o přírodní rezervaci.</w:t>
      </w:r>
    </w:p>
    <w:p w:rsidR="00DB7F04" w:rsidRPr="00962B4A" w:rsidRDefault="00DB7F04" w:rsidP="00DB7F04">
      <w:pPr>
        <w:pStyle w:val="l5"/>
        <w:spacing w:before="0" w:beforeAutospacing="0" w:after="0" w:afterAutospacing="0"/>
        <w:ind w:firstLine="426"/>
        <w:jc w:val="both"/>
      </w:pPr>
    </w:p>
    <w:p w:rsidR="00DB7F04" w:rsidRPr="00962B4A" w:rsidRDefault="00DB7F04" w:rsidP="00DB7F04">
      <w:pPr>
        <w:pStyle w:val="l5"/>
        <w:numPr>
          <w:ilvl w:val="0"/>
          <w:numId w:val="4"/>
        </w:numPr>
        <w:spacing w:before="0" w:beforeAutospacing="0" w:after="0" w:afterAutospacing="0"/>
        <w:ind w:left="425" w:hanging="425"/>
        <w:jc w:val="both"/>
        <w:rPr>
          <w:i/>
        </w:rPr>
      </w:pPr>
      <w:r w:rsidRPr="00962B4A">
        <w:rPr>
          <w:i/>
        </w:rPr>
        <w:t>Pěší a cyklistické stezky</w:t>
      </w:r>
    </w:p>
    <w:p w:rsidR="00DB7F04" w:rsidRPr="00962B4A" w:rsidRDefault="007418D6" w:rsidP="00DB7F04">
      <w:pPr>
        <w:pStyle w:val="l5"/>
        <w:spacing w:before="0" w:beforeAutospacing="0" w:after="0" w:afterAutospacing="0"/>
        <w:ind w:firstLine="426"/>
        <w:jc w:val="both"/>
        <w:rPr>
          <w:bCs/>
        </w:rPr>
      </w:pPr>
      <w:r>
        <w:t>V blízkosti pozemku p.č.p. 2031/1, k.ú. Nýřany</w:t>
      </w:r>
      <w:r w:rsidR="00DB7F04" w:rsidRPr="00962B4A">
        <w:t xml:space="preserve"> vede značená turistická stezka</w:t>
      </w:r>
      <w:r w:rsidR="00DB7F04" w:rsidRPr="00962B4A">
        <w:rPr>
          <w:bCs/>
        </w:rPr>
        <w:t xml:space="preserve">. </w:t>
      </w:r>
    </w:p>
    <w:p w:rsidR="00DB7F04" w:rsidRPr="00962B4A" w:rsidRDefault="00DB7F04" w:rsidP="00DB7F04">
      <w:pPr>
        <w:pStyle w:val="l5"/>
        <w:spacing w:before="0" w:beforeAutospacing="0" w:after="0" w:afterAutospacing="0"/>
        <w:ind w:firstLine="426"/>
        <w:jc w:val="both"/>
      </w:pPr>
    </w:p>
    <w:p w:rsidR="00DB7F04" w:rsidRPr="002C41ED" w:rsidRDefault="00DB7F04" w:rsidP="00DB7F04">
      <w:pPr>
        <w:jc w:val="both"/>
        <w:rPr>
          <w:b/>
          <w:u w:val="single"/>
        </w:rPr>
      </w:pPr>
      <w:r w:rsidRPr="002C41ED">
        <w:rPr>
          <w:b/>
          <w:u w:val="single"/>
        </w:rPr>
        <w:t>B.5 Řešení vegetace a souvisejících terénních úprav</w:t>
      </w:r>
    </w:p>
    <w:p w:rsidR="00DB7F04" w:rsidRPr="002C41ED" w:rsidRDefault="00DB7F04" w:rsidP="00DB7F04">
      <w:pPr>
        <w:pStyle w:val="l5"/>
        <w:numPr>
          <w:ilvl w:val="0"/>
          <w:numId w:val="3"/>
        </w:numPr>
        <w:spacing w:before="0" w:beforeAutospacing="0" w:after="0" w:afterAutospacing="0"/>
        <w:ind w:left="425" w:hanging="425"/>
        <w:jc w:val="both"/>
        <w:rPr>
          <w:i/>
        </w:rPr>
      </w:pPr>
      <w:r w:rsidRPr="002C41ED">
        <w:rPr>
          <w:i/>
        </w:rPr>
        <w:t>Terénní úpravy</w:t>
      </w:r>
    </w:p>
    <w:p w:rsidR="00DB7F04" w:rsidRPr="002C41ED" w:rsidRDefault="007418D6" w:rsidP="00DB7F04">
      <w:pPr>
        <w:pStyle w:val="l5"/>
        <w:spacing w:before="0" w:beforeAutospacing="0" w:after="0" w:afterAutospacing="0"/>
        <w:ind w:firstLine="426"/>
        <w:jc w:val="both"/>
      </w:pPr>
      <w:r>
        <w:t xml:space="preserve">Stavebními pracemi  - novostavba pozorovatelny PR Janovský mokřad </w:t>
      </w:r>
      <w:r w:rsidR="00DB7F04" w:rsidRPr="002C41ED">
        <w:t xml:space="preserve">budou vznikat terénní úpravy. Základy </w:t>
      </w:r>
      <w:r>
        <w:t>jsou umístěny do hloubky -0,800 m.</w:t>
      </w:r>
    </w:p>
    <w:p w:rsidR="00DB7F04" w:rsidRPr="002C41ED" w:rsidRDefault="00DB7F04" w:rsidP="00DB7F04">
      <w:pPr>
        <w:pStyle w:val="l5"/>
        <w:spacing w:before="0" w:beforeAutospacing="0" w:after="0" w:afterAutospacing="0"/>
        <w:ind w:firstLine="426"/>
        <w:jc w:val="both"/>
      </w:pPr>
    </w:p>
    <w:p w:rsidR="00DB7F04" w:rsidRPr="00913E4B" w:rsidRDefault="00DB7F04" w:rsidP="00DB7F04">
      <w:pPr>
        <w:pStyle w:val="l5"/>
        <w:numPr>
          <w:ilvl w:val="0"/>
          <w:numId w:val="3"/>
        </w:numPr>
        <w:spacing w:before="0" w:beforeAutospacing="0" w:after="0" w:afterAutospacing="0"/>
        <w:ind w:left="425" w:hanging="425"/>
        <w:jc w:val="both"/>
        <w:rPr>
          <w:i/>
        </w:rPr>
      </w:pPr>
      <w:r w:rsidRPr="00913E4B">
        <w:rPr>
          <w:i/>
        </w:rPr>
        <w:t>Použité vegetační prvky</w:t>
      </w:r>
    </w:p>
    <w:p w:rsidR="00DB7F04" w:rsidRPr="00913E4B" w:rsidRDefault="00DB7F04" w:rsidP="00DB7F04">
      <w:pPr>
        <w:pStyle w:val="l5"/>
        <w:spacing w:before="0" w:beforeAutospacing="0" w:after="0" w:afterAutospacing="0"/>
        <w:ind w:firstLine="426"/>
        <w:jc w:val="both"/>
      </w:pPr>
      <w:r w:rsidRPr="00913E4B">
        <w:t>Součástí navrženého objektu nejsou vegetační prvky.</w:t>
      </w:r>
    </w:p>
    <w:p w:rsidR="00DB7F04" w:rsidRPr="00C541AD" w:rsidRDefault="00DB7F04" w:rsidP="00DB7F04">
      <w:pPr>
        <w:pStyle w:val="l5"/>
        <w:spacing w:before="0" w:beforeAutospacing="0" w:after="0" w:afterAutospacing="0"/>
        <w:ind w:firstLine="426"/>
        <w:jc w:val="both"/>
      </w:pPr>
    </w:p>
    <w:p w:rsidR="00DB7F04" w:rsidRPr="00913E4B" w:rsidRDefault="00DB7F04" w:rsidP="00DB7F04">
      <w:pPr>
        <w:pStyle w:val="l5"/>
        <w:numPr>
          <w:ilvl w:val="0"/>
          <w:numId w:val="3"/>
        </w:numPr>
        <w:spacing w:before="0" w:beforeAutospacing="0" w:after="0" w:afterAutospacing="0"/>
        <w:ind w:left="425" w:hanging="425"/>
        <w:jc w:val="both"/>
        <w:rPr>
          <w:i/>
        </w:rPr>
      </w:pPr>
      <w:r w:rsidRPr="00913E4B">
        <w:rPr>
          <w:i/>
        </w:rPr>
        <w:t>Biotechnická opatření</w:t>
      </w:r>
    </w:p>
    <w:p w:rsidR="00DB7F04" w:rsidRPr="00913E4B" w:rsidRDefault="00DB7F04" w:rsidP="00DB7F04">
      <w:pPr>
        <w:pStyle w:val="l5"/>
        <w:spacing w:before="0" w:beforeAutospacing="0" w:after="0" w:afterAutospacing="0"/>
        <w:ind w:firstLine="426"/>
        <w:jc w:val="both"/>
      </w:pPr>
      <w:r w:rsidRPr="00913E4B">
        <w:t>Součástí navrženého objektu nejsou biotechnická opatření.</w:t>
      </w:r>
    </w:p>
    <w:p w:rsidR="00DB7F04" w:rsidRPr="00913E4B" w:rsidRDefault="00DB7F04" w:rsidP="00DB7F04">
      <w:pPr>
        <w:pStyle w:val="l5"/>
        <w:spacing w:before="0" w:beforeAutospacing="0" w:after="0" w:afterAutospacing="0"/>
        <w:ind w:firstLine="426"/>
        <w:jc w:val="both"/>
      </w:pPr>
    </w:p>
    <w:p w:rsidR="00DB7F04" w:rsidRPr="002C41ED" w:rsidRDefault="00DB7F04" w:rsidP="00DB7F04">
      <w:pPr>
        <w:jc w:val="both"/>
        <w:rPr>
          <w:b/>
          <w:u w:val="single"/>
        </w:rPr>
      </w:pPr>
      <w:r w:rsidRPr="002C41ED">
        <w:rPr>
          <w:b/>
          <w:u w:val="single"/>
        </w:rPr>
        <w:t>B.6 Popis vlivů stavby na životní prostředí a jeho ochrana</w:t>
      </w:r>
    </w:p>
    <w:p w:rsidR="00DB7F04" w:rsidRPr="002C41ED" w:rsidRDefault="00DB7F04" w:rsidP="00DB7F04">
      <w:pPr>
        <w:pStyle w:val="l5"/>
        <w:numPr>
          <w:ilvl w:val="0"/>
          <w:numId w:val="2"/>
        </w:numPr>
        <w:spacing w:before="0" w:beforeAutospacing="0" w:after="0" w:afterAutospacing="0"/>
        <w:ind w:left="425" w:hanging="425"/>
        <w:jc w:val="both"/>
        <w:rPr>
          <w:i/>
        </w:rPr>
      </w:pPr>
      <w:r w:rsidRPr="002C41ED">
        <w:rPr>
          <w:i/>
        </w:rPr>
        <w:t>Vliv na životní prostředí - ovzduší, hluk, voda, odpady a půda</w:t>
      </w:r>
    </w:p>
    <w:p w:rsidR="00DB7F04" w:rsidRPr="005571AE" w:rsidRDefault="00DB7F04" w:rsidP="00DB7F04">
      <w:pPr>
        <w:pStyle w:val="l5"/>
        <w:spacing w:before="0" w:beforeAutospacing="0" w:after="0" w:afterAutospacing="0"/>
        <w:ind w:firstLine="426"/>
        <w:jc w:val="both"/>
      </w:pPr>
      <w:r w:rsidRPr="005571AE">
        <w:t>Vlivem provozu mechanismů dodavatele stavby a prováděním montážních a stavebních prací při realizaci stavby je možné zvýšení prašnosti, hluku a vibrací v dané lokalitě. Tím dojde k určitému zhoršení prostředí. Omezit lze toto dočasné krátkodobé zhoršení pouze důsledným dodržováním příslušných norem a předpisů a samozřejmě kázní dodavatele stavby. V mimopracovní době budou stavební stroje odstaveny na určených zpevněných plochách. Při přesunech strojů a materiálů je nutné zamezit znečišťování komunikací a zvýšené prašnosti zejména v zastavěných částech lokality a chránit tak okolí před znečišťováním životního prostředí.</w:t>
      </w:r>
    </w:p>
    <w:p w:rsidR="00DB7F04" w:rsidRPr="005571AE" w:rsidRDefault="00DB7F04" w:rsidP="00DB7F04">
      <w:pPr>
        <w:pStyle w:val="l5"/>
        <w:spacing w:before="0" w:beforeAutospacing="0" w:after="0" w:afterAutospacing="0"/>
        <w:ind w:firstLine="426"/>
        <w:jc w:val="both"/>
      </w:pPr>
    </w:p>
    <w:p w:rsidR="00DB7F04" w:rsidRPr="005571AE" w:rsidRDefault="00DB7F04" w:rsidP="00DB7F04">
      <w:pPr>
        <w:ind w:firstLine="426"/>
        <w:jc w:val="both"/>
      </w:pPr>
      <w:r w:rsidRPr="005571AE">
        <w:t>Během vlastní stavby je třeba respektovat podmínky odpovídající zájmům ochrany ŽP, jedná se zejména o:</w:t>
      </w:r>
    </w:p>
    <w:p w:rsidR="00DB7F04" w:rsidRPr="005571AE" w:rsidRDefault="00DB7F04" w:rsidP="00DB7F04">
      <w:pPr>
        <w:ind w:left="709" w:hanging="283"/>
        <w:jc w:val="both"/>
      </w:pPr>
      <w:r w:rsidRPr="005571AE">
        <w:t xml:space="preserve">- </w:t>
      </w:r>
      <w:r w:rsidRPr="005571AE">
        <w:tab/>
        <w:t>omezení hlučnosti na stavbě, zabránění činnosti na stavbě v době nočního klidu a ve dnech pracovního volna a klidu</w:t>
      </w:r>
    </w:p>
    <w:p w:rsidR="00DB7F04" w:rsidRPr="005571AE" w:rsidRDefault="00DB7F04" w:rsidP="00DB7F04">
      <w:pPr>
        <w:numPr>
          <w:ilvl w:val="0"/>
          <w:numId w:val="12"/>
        </w:numPr>
        <w:ind w:left="0" w:firstLine="426"/>
        <w:jc w:val="both"/>
      </w:pPr>
      <w:r w:rsidRPr="005571AE">
        <w:t>ochranu vod a zeminy před znečištěním ropnými látkami</w:t>
      </w:r>
    </w:p>
    <w:p w:rsidR="00DB7F04" w:rsidRPr="005571AE" w:rsidRDefault="00DB7F04" w:rsidP="00DB7F04">
      <w:pPr>
        <w:numPr>
          <w:ilvl w:val="0"/>
          <w:numId w:val="12"/>
        </w:numPr>
        <w:ind w:left="0" w:firstLine="426"/>
        <w:jc w:val="both"/>
      </w:pPr>
      <w:r w:rsidRPr="005571AE">
        <w:t>snížení prašnosti včasným a pravidelným čištěním vozovek</w:t>
      </w:r>
    </w:p>
    <w:p w:rsidR="00DB7F04" w:rsidRPr="005571AE" w:rsidRDefault="00DB7F04" w:rsidP="00DB7F04">
      <w:pPr>
        <w:numPr>
          <w:ilvl w:val="0"/>
          <w:numId w:val="12"/>
        </w:numPr>
        <w:ind w:left="0" w:firstLine="426"/>
        <w:jc w:val="both"/>
      </w:pPr>
      <w:r w:rsidRPr="005571AE">
        <w:t>zamezení znečištění ovzduší spalováním odpadů na stavbě</w:t>
      </w:r>
    </w:p>
    <w:p w:rsidR="00DB7F04" w:rsidRPr="005571AE" w:rsidRDefault="00DB7F04" w:rsidP="00DB7F04">
      <w:pPr>
        <w:numPr>
          <w:ilvl w:val="0"/>
          <w:numId w:val="12"/>
        </w:numPr>
        <w:ind w:left="0" w:firstLine="426"/>
        <w:jc w:val="both"/>
      </w:pPr>
      <w:r w:rsidRPr="005571AE">
        <w:t>odvoz a likvidaci odpadů ze stavby</w:t>
      </w:r>
    </w:p>
    <w:p w:rsidR="00DB7F04" w:rsidRPr="005571AE" w:rsidRDefault="00DB7F04" w:rsidP="00DB7F04">
      <w:pPr>
        <w:ind w:firstLine="426"/>
        <w:jc w:val="both"/>
        <w:rPr>
          <w:bCs/>
          <w:iCs/>
          <w:u w:val="single"/>
        </w:rPr>
      </w:pPr>
    </w:p>
    <w:p w:rsidR="00DB7F04" w:rsidRPr="005571AE" w:rsidRDefault="00DB7F04" w:rsidP="00DB7F04">
      <w:pPr>
        <w:ind w:firstLine="426"/>
        <w:jc w:val="both"/>
        <w:rPr>
          <w:bCs/>
          <w:i/>
          <w:iCs/>
        </w:rPr>
      </w:pPr>
      <w:r w:rsidRPr="005571AE">
        <w:rPr>
          <w:bCs/>
          <w:i/>
          <w:iCs/>
        </w:rPr>
        <w:t>Hluk:</w:t>
      </w:r>
    </w:p>
    <w:p w:rsidR="00DB7F04" w:rsidRPr="005571AE" w:rsidRDefault="00DB7F04" w:rsidP="00DB7F04">
      <w:pPr>
        <w:ind w:firstLine="426"/>
        <w:jc w:val="both"/>
      </w:pPr>
      <w:r w:rsidRPr="005571AE">
        <w:t xml:space="preserve">Zhotovitel stavby bude provádět stavbu a zajistí ji tak, aby hluková zátěž v chráněném venkovním prostoru staveb vyhověla požadavkům stanoveným v Nařízení vlády č. 272/2011 Sb. „O ochraně zdraví před nepříznivými účinky hluku a vibrací“. Po dobu výstavby bude zhotovitel používat stroje, zařízení a mechanismy s garantovanou nižší vyzařovanou hlučností, které jsou v náležitém technickém stavu. </w:t>
      </w:r>
    </w:p>
    <w:p w:rsidR="00DB7F04" w:rsidRPr="005571AE" w:rsidRDefault="00DB7F04" w:rsidP="00DB7F04">
      <w:pPr>
        <w:ind w:firstLine="426"/>
        <w:jc w:val="both"/>
      </w:pPr>
      <w:r w:rsidRPr="005571AE">
        <w:t>Hluk ze stavební činnosti související s odstraněním stávající stavby a následnou novostavbou bude v chráněném venkovním prostoru staveb přilehlé obytné zástavby vyhovující současně platnému nařízení pro časový úsek dne od 7 do 21 hodin, tzn. nebude překročen hygienický limit L= 65 dB ve vzdálenosti 2m před fasádou nejbližší obytné budovy. Je ovšem nutné dodržovat následující zásady:</w:t>
      </w:r>
    </w:p>
    <w:p w:rsidR="00DB7F04" w:rsidRPr="005571AE" w:rsidRDefault="00DB7F04" w:rsidP="00DB7F04">
      <w:pPr>
        <w:numPr>
          <w:ilvl w:val="0"/>
          <w:numId w:val="12"/>
        </w:numPr>
        <w:ind w:left="709" w:hanging="283"/>
        <w:jc w:val="both"/>
      </w:pPr>
      <w:r w:rsidRPr="005571AE">
        <w:t>Provést výběr strojů s co nejnižší hlučností, tzn. použít nové a tím méně hlučné neopotřebované mechanismy. V případě, že to umožňuje technologie, je třeba použít menší mechanismy. Pokud bude používán kompresor, případně elektrocentrála musí být tato zařízení v protihlukové kapotě.</w:t>
      </w:r>
    </w:p>
    <w:p w:rsidR="00DB7F04" w:rsidRPr="005571AE" w:rsidRDefault="00DB7F04" w:rsidP="00DB7F04">
      <w:pPr>
        <w:numPr>
          <w:ilvl w:val="0"/>
          <w:numId w:val="12"/>
        </w:numPr>
        <w:ind w:left="709" w:hanging="283"/>
        <w:jc w:val="both"/>
      </w:pPr>
      <w:r w:rsidRPr="005571AE">
        <w:t>Je nepřípustné z hlediska rušení hlukem provádět stavební činnost v době od 21 do 7 hodin, kdy platí snížené limitní ekvivalentní hladiny hluku A u blízké obytné zástavby.</w:t>
      </w:r>
    </w:p>
    <w:p w:rsidR="00DB7F04" w:rsidRPr="005571AE" w:rsidRDefault="00DB7F04" w:rsidP="00DB7F04">
      <w:pPr>
        <w:numPr>
          <w:ilvl w:val="0"/>
          <w:numId w:val="12"/>
        </w:numPr>
        <w:ind w:left="709" w:hanging="283"/>
        <w:jc w:val="both"/>
      </w:pPr>
      <w:r w:rsidRPr="005571AE">
        <w:t>Používat kompresory určené pro městskou zástavbu, které mají menší hlučnost.</w:t>
      </w:r>
    </w:p>
    <w:p w:rsidR="00DB7F04" w:rsidRPr="005571AE" w:rsidRDefault="00DB7F04" w:rsidP="00DB7F04">
      <w:pPr>
        <w:ind w:left="709" w:hanging="283"/>
        <w:jc w:val="both"/>
      </w:pPr>
      <w:r w:rsidRPr="005571AE">
        <w:t xml:space="preserve">- </w:t>
      </w:r>
      <w:r w:rsidRPr="005571AE">
        <w:tab/>
        <w:t>Stavební práce budou probíhat pouze v denních hodinách a hlučné práce budou prováděny mimo dny pracovního klidu (neděle) a státní svátky.</w:t>
      </w:r>
      <w:r w:rsidRPr="005571AE">
        <w:cr/>
      </w:r>
    </w:p>
    <w:p w:rsidR="00DB7F04" w:rsidRPr="005571AE" w:rsidRDefault="00DB7F04" w:rsidP="00DB7F04">
      <w:pPr>
        <w:ind w:firstLine="426"/>
        <w:jc w:val="both"/>
        <w:rPr>
          <w:i/>
          <w:iCs/>
        </w:rPr>
      </w:pPr>
      <w:r w:rsidRPr="005571AE">
        <w:rPr>
          <w:bCs/>
          <w:i/>
          <w:iCs/>
        </w:rPr>
        <w:t>Znečišťování ovzduší prachem:</w:t>
      </w:r>
    </w:p>
    <w:p w:rsidR="00DB7F04" w:rsidRPr="005571AE" w:rsidRDefault="00DB7F04" w:rsidP="00DB7F04">
      <w:pPr>
        <w:ind w:firstLine="426"/>
        <w:jc w:val="both"/>
        <w:rPr>
          <w:bCs/>
        </w:rPr>
      </w:pPr>
      <w:r w:rsidRPr="005571AE">
        <w:rPr>
          <w:bCs/>
        </w:rPr>
        <w:t xml:space="preserve">Zvýšení prašnosti v dotčené lokalitě provozem stavby bude eliminováno: </w:t>
      </w:r>
    </w:p>
    <w:p w:rsidR="00DB7F04" w:rsidRPr="005571AE" w:rsidRDefault="00DB7F04" w:rsidP="00DB7F04">
      <w:pPr>
        <w:numPr>
          <w:ilvl w:val="0"/>
          <w:numId w:val="12"/>
        </w:numPr>
        <w:ind w:left="709" w:hanging="283"/>
        <w:jc w:val="both"/>
        <w:rPr>
          <w:bCs/>
        </w:rPr>
      </w:pPr>
      <w:r w:rsidRPr="005571AE">
        <w:rPr>
          <w:bCs/>
        </w:rPr>
        <w:t>Ve vztahu k ochraně ovzduší je nutné v průběhu stavby eliminovat sekundární prašnost pravidelným skrápěním prašných ploch</w:t>
      </w:r>
    </w:p>
    <w:p w:rsidR="00DB7F04" w:rsidRPr="005571AE" w:rsidRDefault="00DB7F04" w:rsidP="00DB7F04">
      <w:pPr>
        <w:numPr>
          <w:ilvl w:val="0"/>
          <w:numId w:val="12"/>
        </w:numPr>
        <w:ind w:left="709" w:hanging="283"/>
        <w:jc w:val="both"/>
        <w:rPr>
          <w:bCs/>
        </w:rPr>
      </w:pPr>
      <w:r w:rsidRPr="005571AE">
        <w:rPr>
          <w:bCs/>
        </w:rPr>
        <w:t>zpevněním vnitro</w:t>
      </w:r>
      <w:r w:rsidR="007418D6">
        <w:rPr>
          <w:bCs/>
        </w:rPr>
        <w:t xml:space="preserve"> </w:t>
      </w:r>
      <w:r w:rsidRPr="005571AE">
        <w:rPr>
          <w:bCs/>
        </w:rPr>
        <w:t xml:space="preserve">staveništních komunikací (tj. užíváním oklepové plochy) užíváním plochy pro dočištění </w:t>
      </w:r>
    </w:p>
    <w:p w:rsidR="00DB7F04" w:rsidRPr="005571AE" w:rsidRDefault="00DB7F04" w:rsidP="00DB7F04">
      <w:pPr>
        <w:numPr>
          <w:ilvl w:val="0"/>
          <w:numId w:val="12"/>
        </w:numPr>
        <w:ind w:left="709" w:hanging="283"/>
        <w:jc w:val="both"/>
        <w:rPr>
          <w:bCs/>
        </w:rPr>
      </w:pPr>
      <w:r w:rsidRPr="005571AE">
        <w:rPr>
          <w:bCs/>
        </w:rPr>
        <w:t>důsledným dočištěním dopravních prostředků před jejich výjezdem na veřejnou komunikaci tak, aby splňovala podmínky §</w:t>
      </w:r>
      <w:r w:rsidRPr="005571AE">
        <w:t xml:space="preserve"> </w:t>
      </w:r>
      <w:r w:rsidRPr="005571AE">
        <w:rPr>
          <w:bCs/>
        </w:rPr>
        <w:t>52 zákona č- 361/2000 Sb., o provozu na pozemních komunikacích, v platném znění</w:t>
      </w:r>
    </w:p>
    <w:p w:rsidR="00DB7F04" w:rsidRPr="005571AE" w:rsidRDefault="00DB7F04" w:rsidP="00DB7F04">
      <w:pPr>
        <w:numPr>
          <w:ilvl w:val="0"/>
          <w:numId w:val="12"/>
        </w:numPr>
        <w:ind w:left="709" w:hanging="283"/>
        <w:jc w:val="both"/>
        <w:rPr>
          <w:bCs/>
        </w:rPr>
      </w:pPr>
      <w:r w:rsidRPr="005571AE">
        <w:rPr>
          <w:bCs/>
        </w:rPr>
        <w:t>používané komunikace musí být po dobu stavby udržovány v pořádku a čistotě. Při znečištění komunikací vozidly stavby je nutné v souladu s §28 odst. 1 zákona č. 13/1997 Sb., o pozemních komunikacích v platném znění znečištění bez průtahů odstranit a uvést komunikaci do původního stavu</w:t>
      </w:r>
    </w:p>
    <w:p w:rsidR="00DB7F04" w:rsidRPr="005571AE" w:rsidRDefault="00DB7F04" w:rsidP="00DB7F04">
      <w:pPr>
        <w:numPr>
          <w:ilvl w:val="0"/>
          <w:numId w:val="12"/>
        </w:numPr>
        <w:ind w:left="709" w:hanging="283"/>
        <w:jc w:val="both"/>
        <w:rPr>
          <w:bCs/>
        </w:rPr>
      </w:pPr>
      <w:r w:rsidRPr="005571AE">
        <w:rPr>
          <w:bCs/>
        </w:rPr>
        <w:t>uložení sypkého nákladu musí být zakryto plachtami dle §52 zák. č. 361/2000 Sb.</w:t>
      </w:r>
    </w:p>
    <w:p w:rsidR="00DB7F04" w:rsidRPr="005571AE" w:rsidRDefault="00DB7F04" w:rsidP="00DB7F04">
      <w:pPr>
        <w:numPr>
          <w:ilvl w:val="0"/>
          <w:numId w:val="12"/>
        </w:numPr>
        <w:ind w:left="709" w:hanging="283"/>
        <w:jc w:val="both"/>
        <w:rPr>
          <w:bCs/>
        </w:rPr>
      </w:pPr>
      <w:r w:rsidRPr="005571AE">
        <w:rPr>
          <w:bCs/>
        </w:rPr>
        <w:t>v případě dlouhodobého sucha skrápěním staveniště</w:t>
      </w:r>
    </w:p>
    <w:p w:rsidR="00DB7F04" w:rsidRPr="005571AE" w:rsidRDefault="00DB7F04" w:rsidP="00DB7F04">
      <w:pPr>
        <w:ind w:firstLine="426"/>
        <w:jc w:val="both"/>
        <w:rPr>
          <w:bCs/>
        </w:rPr>
      </w:pPr>
    </w:p>
    <w:p w:rsidR="00DB7F04" w:rsidRPr="005571AE" w:rsidRDefault="00DB7F04" w:rsidP="00DB7F04">
      <w:pPr>
        <w:ind w:firstLine="426"/>
        <w:jc w:val="both"/>
        <w:rPr>
          <w:bCs/>
          <w:i/>
          <w:iCs/>
        </w:rPr>
      </w:pPr>
      <w:r w:rsidRPr="005571AE">
        <w:rPr>
          <w:bCs/>
          <w:i/>
          <w:iCs/>
        </w:rPr>
        <w:t>Znečišťování ovzduší exhalacemi z provozu stavebních mechanizmů:</w:t>
      </w:r>
    </w:p>
    <w:p w:rsidR="00DB7F04" w:rsidRPr="005571AE" w:rsidRDefault="00DB7F04" w:rsidP="00DB7F04">
      <w:pPr>
        <w:numPr>
          <w:ilvl w:val="0"/>
          <w:numId w:val="12"/>
        </w:numPr>
        <w:ind w:left="709" w:hanging="283"/>
        <w:jc w:val="both"/>
        <w:rPr>
          <w:bCs/>
        </w:rPr>
      </w:pPr>
      <w:r w:rsidRPr="005571AE">
        <w:rPr>
          <w:bCs/>
        </w:rPr>
        <w:t>Zhotovitel stavby je odpovědný za náležitý technický stav svého strojového parku.</w:t>
      </w:r>
    </w:p>
    <w:p w:rsidR="00DB7F04" w:rsidRPr="005571AE" w:rsidRDefault="00DB7F04" w:rsidP="00DB7F04">
      <w:pPr>
        <w:numPr>
          <w:ilvl w:val="0"/>
          <w:numId w:val="12"/>
        </w:numPr>
        <w:ind w:left="709" w:hanging="283"/>
        <w:jc w:val="both"/>
        <w:rPr>
          <w:bCs/>
        </w:rPr>
      </w:pPr>
      <w:r w:rsidRPr="005571AE">
        <w:rPr>
          <w:bCs/>
        </w:rPr>
        <w:t xml:space="preserve">Po dobu provádění stavebních prací je třeba výhradně používat vozidla a stavební mechanizmy, které splňují příslušné emisní limity na základě platné legislativy pro mobilní zdroje. </w:t>
      </w:r>
    </w:p>
    <w:p w:rsidR="00DB7F04" w:rsidRPr="005571AE" w:rsidRDefault="00DB7F04" w:rsidP="00DB7F04">
      <w:pPr>
        <w:numPr>
          <w:ilvl w:val="0"/>
          <w:numId w:val="12"/>
        </w:numPr>
        <w:ind w:left="709" w:hanging="283"/>
        <w:jc w:val="both"/>
        <w:rPr>
          <w:bCs/>
        </w:rPr>
      </w:pPr>
      <w:r w:rsidRPr="005571AE">
        <w:rPr>
          <w:bCs/>
        </w:rPr>
        <w:t xml:space="preserve">Použité mechanizmy budou povinně vybaveny prostředky k zachycení příp. úniků olejů či PHM do terénu. </w:t>
      </w:r>
    </w:p>
    <w:p w:rsidR="00DB7F04" w:rsidRPr="005571AE" w:rsidRDefault="00DB7F04" w:rsidP="00DB7F04">
      <w:pPr>
        <w:numPr>
          <w:ilvl w:val="0"/>
          <w:numId w:val="12"/>
        </w:numPr>
        <w:ind w:left="709" w:hanging="283"/>
        <w:jc w:val="both"/>
        <w:rPr>
          <w:bCs/>
        </w:rPr>
      </w:pPr>
      <w:r w:rsidRPr="005571AE">
        <w:rPr>
          <w:bCs/>
        </w:rPr>
        <w:t xml:space="preserve">Stavbu je nutno provádět takovým způsobem, aby nedošlo ke kontaminaci půdy, povrchových a podzemních vod cizorodými látkami. </w:t>
      </w:r>
    </w:p>
    <w:p w:rsidR="00DB7F04" w:rsidRPr="005571AE" w:rsidRDefault="00DB7F04" w:rsidP="00DB7F04">
      <w:pPr>
        <w:numPr>
          <w:ilvl w:val="0"/>
          <w:numId w:val="12"/>
        </w:numPr>
        <w:ind w:left="709" w:hanging="283"/>
        <w:jc w:val="both"/>
        <w:rPr>
          <w:bCs/>
        </w:rPr>
      </w:pPr>
      <w:r w:rsidRPr="005571AE">
        <w:rPr>
          <w:bCs/>
        </w:rPr>
        <w:t xml:space="preserve">Stavba bude vybavena soupravou pro asanaci případného úniku ropných látek, např. stacionární havarijní sady PROPACK 280 (PROBOX). </w:t>
      </w:r>
    </w:p>
    <w:p w:rsidR="00DB7F04" w:rsidRPr="005571AE" w:rsidRDefault="00DB7F04" w:rsidP="00DB7F04">
      <w:pPr>
        <w:numPr>
          <w:ilvl w:val="0"/>
          <w:numId w:val="12"/>
        </w:numPr>
        <w:ind w:left="709" w:hanging="283"/>
        <w:jc w:val="both"/>
        <w:rPr>
          <w:bCs/>
        </w:rPr>
      </w:pPr>
      <w:r w:rsidRPr="005571AE">
        <w:rPr>
          <w:bCs/>
        </w:rPr>
        <w:t>jakékoliv znečištění bude okamžitě asanováno</w:t>
      </w:r>
    </w:p>
    <w:p w:rsidR="00DB7F04" w:rsidRPr="005571AE" w:rsidRDefault="00DB7F04" w:rsidP="00DB7F04">
      <w:pPr>
        <w:numPr>
          <w:ilvl w:val="0"/>
          <w:numId w:val="12"/>
        </w:numPr>
        <w:ind w:left="709" w:hanging="283"/>
        <w:jc w:val="both"/>
        <w:rPr>
          <w:bCs/>
        </w:rPr>
      </w:pPr>
      <w:r w:rsidRPr="005571AE">
        <w:rPr>
          <w:bCs/>
        </w:rPr>
        <w:t>Motory mobilní stavební techniky udržovat v optimálním pracovním režimu a nezvyšovat zbytečně otáčky, aby nedocházelo k nedokonalému spalování paliva a k vytváření škodlivin ve výfukových plynech.</w:t>
      </w:r>
    </w:p>
    <w:p w:rsidR="00DB7F04" w:rsidRPr="005571AE" w:rsidRDefault="00DB7F04" w:rsidP="00DB7F04">
      <w:pPr>
        <w:numPr>
          <w:ilvl w:val="0"/>
          <w:numId w:val="12"/>
        </w:numPr>
        <w:ind w:left="709" w:hanging="283"/>
        <w:jc w:val="both"/>
        <w:rPr>
          <w:bCs/>
        </w:rPr>
      </w:pPr>
      <w:r w:rsidRPr="005571AE">
        <w:rPr>
          <w:bCs/>
        </w:rPr>
        <w:t>Nenechávat motory u mobilní techniky zbytečně běžet na prázdno</w:t>
      </w:r>
    </w:p>
    <w:p w:rsidR="00DB7F04" w:rsidRDefault="00DB7F04" w:rsidP="00DB7F04">
      <w:pPr>
        <w:ind w:firstLine="426"/>
        <w:jc w:val="both"/>
        <w:rPr>
          <w:bCs/>
          <w:i/>
          <w:u w:val="single"/>
        </w:rPr>
      </w:pPr>
    </w:p>
    <w:p w:rsidR="00DB7F04" w:rsidRPr="005571AE" w:rsidRDefault="00DB7F04" w:rsidP="00DB7F04">
      <w:pPr>
        <w:ind w:firstLine="426"/>
        <w:jc w:val="both"/>
        <w:rPr>
          <w:bCs/>
          <w:i/>
          <w:iCs/>
        </w:rPr>
      </w:pPr>
      <w:r w:rsidRPr="005571AE">
        <w:rPr>
          <w:bCs/>
          <w:i/>
          <w:iCs/>
        </w:rPr>
        <w:t>Ochrana proti znečištění podzemních a povrchových vod:</w:t>
      </w:r>
    </w:p>
    <w:p w:rsidR="00DB7F04" w:rsidRPr="005571AE" w:rsidRDefault="00DB7F04" w:rsidP="00DB7F04">
      <w:pPr>
        <w:ind w:firstLine="426"/>
        <w:jc w:val="both"/>
        <w:rPr>
          <w:shd w:val="clear" w:color="auto" w:fill="FFFFFF"/>
        </w:rPr>
      </w:pPr>
      <w:r w:rsidRPr="005571AE">
        <w:rPr>
          <w:shd w:val="clear" w:color="auto" w:fill="FFFFFF"/>
        </w:rPr>
        <w:t>Ochranu vod, jejich využívání a práva k nim upravuje zákon č. 254/2001 Sb., o vodách a o změně některých zákonů (vodní zákon). Některá jeho paragrafová ustanovení jsou upřesněna či rozvedena takzvanými podzákonnými předpisy, jako jsou nařízení vlády či vyhlášky.</w:t>
      </w:r>
    </w:p>
    <w:p w:rsidR="00DB7F04" w:rsidRPr="005571AE" w:rsidRDefault="00DB7F04" w:rsidP="00DB7F04">
      <w:pPr>
        <w:ind w:firstLine="426"/>
        <w:jc w:val="both"/>
        <w:rPr>
          <w:shd w:val="clear" w:color="auto" w:fill="FFFFFF"/>
        </w:rPr>
      </w:pPr>
      <w:r w:rsidRPr="005571AE">
        <w:rPr>
          <w:shd w:val="clear" w:color="auto" w:fill="FFFFFF"/>
        </w:rPr>
        <w:t>Je nutné dodržet:</w:t>
      </w:r>
    </w:p>
    <w:p w:rsidR="00DB7F04" w:rsidRPr="005571AE" w:rsidRDefault="00DB7F04" w:rsidP="00DB7F04">
      <w:pPr>
        <w:numPr>
          <w:ilvl w:val="0"/>
          <w:numId w:val="12"/>
        </w:numPr>
        <w:ind w:left="709" w:hanging="283"/>
        <w:jc w:val="both"/>
        <w:rPr>
          <w:shd w:val="clear" w:color="auto" w:fill="FFFFFF"/>
        </w:rPr>
      </w:pPr>
      <w:r w:rsidRPr="005571AE">
        <w:rPr>
          <w:shd w:val="clear" w:color="auto" w:fill="FFFFFF"/>
        </w:rPr>
        <w:t>užívat výhradně povolené zdroje vody</w:t>
      </w:r>
    </w:p>
    <w:p w:rsidR="00DB7F04" w:rsidRPr="005571AE" w:rsidRDefault="00DB7F04" w:rsidP="00DB7F04">
      <w:pPr>
        <w:numPr>
          <w:ilvl w:val="0"/>
          <w:numId w:val="12"/>
        </w:numPr>
        <w:ind w:left="709" w:hanging="283"/>
        <w:jc w:val="both"/>
        <w:rPr>
          <w:shd w:val="clear" w:color="auto" w:fill="FFFFFF"/>
        </w:rPr>
      </w:pPr>
      <w:r w:rsidRPr="005571AE">
        <w:rPr>
          <w:shd w:val="clear" w:color="auto" w:fill="FFFFFF"/>
        </w:rPr>
        <w:t>snižování hladiny podzemní vody provádět pouze se souhlasem vodoprávního úřadu</w:t>
      </w:r>
    </w:p>
    <w:p w:rsidR="00DB7F04" w:rsidRPr="005571AE" w:rsidRDefault="00DB7F04" w:rsidP="00DB7F04">
      <w:pPr>
        <w:numPr>
          <w:ilvl w:val="0"/>
          <w:numId w:val="12"/>
        </w:numPr>
        <w:ind w:left="709" w:hanging="283"/>
        <w:jc w:val="both"/>
        <w:rPr>
          <w:shd w:val="clear" w:color="auto" w:fill="FFFFFF"/>
        </w:rPr>
      </w:pPr>
      <w:r w:rsidRPr="005571AE">
        <w:rPr>
          <w:shd w:val="clear" w:color="auto" w:fill="FFFFFF"/>
        </w:rPr>
        <w:t>zdroje podzemní a povrchové vody využívat účelně a hospodárně</w:t>
      </w:r>
    </w:p>
    <w:p w:rsidR="00DB7F04" w:rsidRPr="005571AE" w:rsidRDefault="00DB7F04" w:rsidP="00DB7F04">
      <w:pPr>
        <w:numPr>
          <w:ilvl w:val="0"/>
          <w:numId w:val="12"/>
        </w:numPr>
        <w:ind w:left="709" w:hanging="283"/>
        <w:jc w:val="both"/>
        <w:rPr>
          <w:shd w:val="clear" w:color="auto" w:fill="FFFFFF"/>
        </w:rPr>
      </w:pPr>
      <w:r w:rsidRPr="005571AE">
        <w:rPr>
          <w:shd w:val="clear" w:color="auto" w:fill="FFFFFF"/>
        </w:rPr>
        <w:t>zabezpečit plynulé odvádění povrchové vody ze staveniště</w:t>
      </w:r>
    </w:p>
    <w:p w:rsidR="00DB7F04" w:rsidRPr="005571AE" w:rsidRDefault="00DB7F04" w:rsidP="00DB7F04">
      <w:pPr>
        <w:numPr>
          <w:ilvl w:val="0"/>
          <w:numId w:val="12"/>
        </w:numPr>
        <w:ind w:left="709" w:hanging="283"/>
        <w:jc w:val="both"/>
        <w:rPr>
          <w:shd w:val="clear" w:color="auto" w:fill="FFFFFF"/>
        </w:rPr>
      </w:pPr>
      <w:r w:rsidRPr="005571AE">
        <w:rPr>
          <w:shd w:val="clear" w:color="auto" w:fill="FFFFFF"/>
        </w:rPr>
        <w:t>v blízkosti vodních zdrojů neumisťovat chemické látky</w:t>
      </w:r>
    </w:p>
    <w:p w:rsidR="00DB7F04" w:rsidRPr="005571AE" w:rsidRDefault="00DB7F04" w:rsidP="00DB7F04">
      <w:pPr>
        <w:numPr>
          <w:ilvl w:val="0"/>
          <w:numId w:val="12"/>
        </w:numPr>
        <w:ind w:left="709" w:hanging="283"/>
        <w:jc w:val="both"/>
        <w:rPr>
          <w:shd w:val="clear" w:color="auto" w:fill="FFFFFF"/>
        </w:rPr>
      </w:pPr>
      <w:r w:rsidRPr="005571AE">
        <w:rPr>
          <w:shd w:val="clear" w:color="auto" w:fill="FFFFFF"/>
        </w:rPr>
        <w:t>vyloučit riziko kontaminace vod při rozlití nebo rozsypání chemické látky (kontejnery, záchytné vany apod.)</w:t>
      </w:r>
    </w:p>
    <w:p w:rsidR="00DB7F04" w:rsidRPr="005571AE" w:rsidRDefault="00DB7F04" w:rsidP="00DB7F04">
      <w:pPr>
        <w:ind w:firstLine="426"/>
        <w:jc w:val="both"/>
        <w:rPr>
          <w:bCs/>
        </w:rPr>
      </w:pPr>
    </w:p>
    <w:p w:rsidR="00DB7F04" w:rsidRPr="005571AE" w:rsidRDefault="00DB7F04" w:rsidP="00DB7F04">
      <w:pPr>
        <w:ind w:firstLine="426"/>
        <w:jc w:val="both"/>
        <w:rPr>
          <w:i/>
          <w:iCs/>
        </w:rPr>
      </w:pPr>
      <w:r w:rsidRPr="005571AE">
        <w:rPr>
          <w:bCs/>
          <w:i/>
          <w:iCs/>
        </w:rPr>
        <w:t>Odpady vzniklé při stavbě:</w:t>
      </w:r>
    </w:p>
    <w:p w:rsidR="00DB7F04" w:rsidRPr="005571AE" w:rsidRDefault="00DB7F04" w:rsidP="00DB7F04">
      <w:pPr>
        <w:pStyle w:val="Import9"/>
        <w:tabs>
          <w:tab w:val="clear" w:pos="4752"/>
        </w:tabs>
        <w:ind w:firstLine="426"/>
        <w:jc w:val="both"/>
        <w:rPr>
          <w:rFonts w:ascii="Times New Roman" w:hAnsi="Times New Roman"/>
          <w:szCs w:val="24"/>
        </w:rPr>
      </w:pPr>
      <w:r w:rsidRPr="005571AE">
        <w:rPr>
          <w:rFonts w:ascii="Times New Roman" w:hAnsi="Times New Roman"/>
          <w:szCs w:val="24"/>
        </w:rPr>
        <w:t>Zhotovitel stavby zajistí manipulaci s odpadem dle platných předpisů, zejména s odpadem se zbytkovým obsahem škodlivin (N). GD zajistí kontrolu a údržbu stavebních mechanismů tak, aby nedošlo k úniku ropných látek. V případě úniku zajistí okamžitou likvidaci dekontaminované zeminy a její uložení do nepropustných nádob.</w:t>
      </w:r>
    </w:p>
    <w:p w:rsidR="00DB7F04" w:rsidRPr="005571AE" w:rsidRDefault="00DB7F04" w:rsidP="00DB7F04">
      <w:pPr>
        <w:pStyle w:val="Import9"/>
        <w:tabs>
          <w:tab w:val="clear" w:pos="4752"/>
        </w:tabs>
        <w:ind w:firstLine="426"/>
        <w:jc w:val="both"/>
        <w:rPr>
          <w:rFonts w:ascii="Times New Roman" w:hAnsi="Times New Roman"/>
          <w:szCs w:val="24"/>
        </w:rPr>
      </w:pPr>
      <w:r w:rsidRPr="005571AE">
        <w:rPr>
          <w:rFonts w:ascii="Times New Roman" w:hAnsi="Times New Roman"/>
          <w:szCs w:val="24"/>
        </w:rPr>
        <w:t xml:space="preserve">Likvidace odpadů vzniklých při stavbě bude provedena v souladu s platnými právními předpisy v odpadovém hospodářství, kterými jsou Zákon č. 185/2001 Sb., v platném znění, </w:t>
      </w:r>
    </w:p>
    <w:p w:rsidR="00DB7F04" w:rsidRPr="005571AE" w:rsidRDefault="00DB7F04" w:rsidP="00DB7F04">
      <w:pPr>
        <w:pStyle w:val="Import9"/>
        <w:tabs>
          <w:tab w:val="clear" w:pos="4752"/>
        </w:tabs>
        <w:ind w:firstLine="426"/>
        <w:jc w:val="both"/>
        <w:rPr>
          <w:rFonts w:ascii="Times New Roman" w:hAnsi="Times New Roman"/>
          <w:szCs w:val="24"/>
        </w:rPr>
      </w:pPr>
      <w:r w:rsidRPr="005571AE">
        <w:rPr>
          <w:rFonts w:ascii="Times New Roman" w:hAnsi="Times New Roman"/>
          <w:szCs w:val="24"/>
        </w:rPr>
        <w:t xml:space="preserve">o odpadech; a s ním související Vyhláška MŽP č. 93/2016 Sb., kterou se stanoví Katalog odpadů, Vyhláška č. 383/2001 Sb., o podrobnostech nakládání s odpady a Vyhl. č. 294/2005 Sb., o podmínkách ukládání odpadů na skládky. </w:t>
      </w:r>
    </w:p>
    <w:p w:rsidR="00DB7F04" w:rsidRPr="005571AE" w:rsidRDefault="00DB7F04" w:rsidP="00DB7F04">
      <w:pPr>
        <w:ind w:firstLine="426"/>
        <w:jc w:val="both"/>
      </w:pPr>
    </w:p>
    <w:p w:rsidR="00DB7F04" w:rsidRPr="002C41ED" w:rsidRDefault="00DB7F04" w:rsidP="00DB7F04">
      <w:pPr>
        <w:pStyle w:val="l5"/>
        <w:numPr>
          <w:ilvl w:val="0"/>
          <w:numId w:val="2"/>
        </w:numPr>
        <w:spacing w:before="0" w:beforeAutospacing="0" w:after="0" w:afterAutospacing="0"/>
        <w:ind w:left="425" w:hanging="425"/>
        <w:jc w:val="both"/>
        <w:rPr>
          <w:i/>
        </w:rPr>
      </w:pPr>
      <w:r w:rsidRPr="002C41ED">
        <w:rPr>
          <w:i/>
        </w:rPr>
        <w:t>Vliv na přírodu a krajinu - ochrana dřevin, ochrana památných stromů, ochrana rostlin a živočichů, zachování ekologických funkcí a vazeb v krajině apod.</w:t>
      </w:r>
    </w:p>
    <w:p w:rsidR="00DB7F04" w:rsidRPr="002C41ED" w:rsidRDefault="00DB7F04" w:rsidP="00DB7F04">
      <w:pPr>
        <w:pStyle w:val="Zkladntext2"/>
        <w:ind w:firstLine="426"/>
        <w:rPr>
          <w:i/>
        </w:rPr>
      </w:pPr>
      <w:r w:rsidRPr="002C41ED">
        <w:rPr>
          <w:i/>
        </w:rPr>
        <w:t>Ochrana přírody a krajiny:</w:t>
      </w:r>
    </w:p>
    <w:p w:rsidR="00DB7F04" w:rsidRPr="005571AE" w:rsidRDefault="00DB7F04" w:rsidP="00DB7F04">
      <w:pPr>
        <w:pStyle w:val="Zkladntext2"/>
        <w:ind w:firstLine="426"/>
        <w:jc w:val="both"/>
      </w:pPr>
      <w:r w:rsidRPr="005571AE">
        <w:t>Stavba si nevyžádá kácení dřevin. Na stavebním pozemku se nenacházejí chráněné stromy, rostliny nebo živočichové. Při návrhu stavby bylo postupováno na základě požadavků územně plánovací dokumentace obce. Nové stavby budou umístěny v souladu s hodnotami území, budou respektovat výškovou hladinu okolní zástavby a nebudou vytvářet výraznou pohledovou dominantu v území, budou přizpůsobeny architektuře okolních budov apod.</w:t>
      </w:r>
    </w:p>
    <w:p w:rsidR="00DB7F04" w:rsidRPr="005571AE" w:rsidRDefault="00DB7F04" w:rsidP="00DB7F04">
      <w:pPr>
        <w:pStyle w:val="Zkladntext2"/>
        <w:ind w:firstLine="426"/>
      </w:pPr>
    </w:p>
    <w:p w:rsidR="00DB7F04" w:rsidRPr="005571AE" w:rsidRDefault="00DB7F04" w:rsidP="00DB7F04">
      <w:pPr>
        <w:pStyle w:val="Zkladntext2"/>
        <w:ind w:firstLine="426"/>
        <w:rPr>
          <w:i/>
        </w:rPr>
      </w:pPr>
      <w:r w:rsidRPr="005571AE">
        <w:rPr>
          <w:i/>
        </w:rPr>
        <w:t>Ochrana lesa:</w:t>
      </w:r>
    </w:p>
    <w:p w:rsidR="00DB7F04" w:rsidRPr="005571AE" w:rsidRDefault="00DB7F04" w:rsidP="00DB7F04">
      <w:pPr>
        <w:ind w:firstLine="426"/>
      </w:pPr>
      <w:r w:rsidRPr="005571AE">
        <w:t>Navrhovaná stavba se nebude nacházet na žádném pozemku plnícím funkci lesa. Stavba se</w:t>
      </w:r>
      <w:r w:rsidRPr="00CE38AB">
        <w:rPr>
          <w:color w:val="FF0000"/>
        </w:rPr>
        <w:t xml:space="preserve"> </w:t>
      </w:r>
      <w:r w:rsidRPr="005571AE">
        <w:t>bude nacházet v ochranném pásmu 50</w:t>
      </w:r>
      <w:r w:rsidR="00A71B89">
        <w:t xml:space="preserve"> </w:t>
      </w:r>
      <w:r w:rsidRPr="005571AE">
        <w:t>m od hranice lesa.</w:t>
      </w:r>
    </w:p>
    <w:p w:rsidR="00DB7F04" w:rsidRPr="005571AE" w:rsidRDefault="00DB7F04" w:rsidP="00DB7F04">
      <w:pPr>
        <w:pStyle w:val="l5"/>
        <w:spacing w:before="0" w:beforeAutospacing="0" w:after="0" w:afterAutospacing="0"/>
        <w:ind w:firstLine="426"/>
        <w:jc w:val="both"/>
      </w:pPr>
    </w:p>
    <w:p w:rsidR="00DB7F04" w:rsidRPr="00FE7709" w:rsidRDefault="00DB7F04" w:rsidP="00DB7F04">
      <w:pPr>
        <w:pStyle w:val="l5"/>
        <w:numPr>
          <w:ilvl w:val="0"/>
          <w:numId w:val="2"/>
        </w:numPr>
        <w:spacing w:before="0" w:beforeAutospacing="0" w:after="0" w:afterAutospacing="0"/>
        <w:ind w:left="425" w:hanging="425"/>
        <w:jc w:val="both"/>
        <w:rPr>
          <w:i/>
        </w:rPr>
      </w:pPr>
      <w:r w:rsidRPr="00FE7709">
        <w:rPr>
          <w:i/>
        </w:rPr>
        <w:t>Vliv na soustavu chráněných území Natura 2000</w:t>
      </w:r>
    </w:p>
    <w:p w:rsidR="00DB7F04" w:rsidRPr="00FE7709" w:rsidRDefault="00DB7F04" w:rsidP="00DB7F04">
      <w:pPr>
        <w:pStyle w:val="l5"/>
        <w:spacing w:before="0" w:beforeAutospacing="0" w:after="0" w:afterAutospacing="0"/>
        <w:ind w:firstLine="425"/>
        <w:jc w:val="both"/>
      </w:pPr>
      <w:r w:rsidRPr="00FE7709">
        <w:t>Navržená stavba nebude mít negativní vliv na soustavu chráněných území Natura 2000.</w:t>
      </w:r>
    </w:p>
    <w:p w:rsidR="00DB7F04" w:rsidRPr="00FE7709" w:rsidRDefault="00DB7F04" w:rsidP="00DB7F04">
      <w:pPr>
        <w:pStyle w:val="l5"/>
        <w:spacing w:before="0" w:beforeAutospacing="0" w:after="0" w:afterAutospacing="0"/>
        <w:ind w:firstLine="425"/>
        <w:jc w:val="both"/>
      </w:pPr>
    </w:p>
    <w:p w:rsidR="00DB7F04" w:rsidRPr="00FE7709" w:rsidRDefault="00DB7F04" w:rsidP="00DB7F04">
      <w:pPr>
        <w:pStyle w:val="l5"/>
        <w:numPr>
          <w:ilvl w:val="0"/>
          <w:numId w:val="2"/>
        </w:numPr>
        <w:spacing w:before="0" w:beforeAutospacing="0" w:after="0" w:afterAutospacing="0"/>
        <w:ind w:left="425" w:hanging="425"/>
        <w:jc w:val="both"/>
        <w:rPr>
          <w:i/>
        </w:rPr>
      </w:pPr>
      <w:r w:rsidRPr="00FE7709">
        <w:rPr>
          <w:i/>
        </w:rPr>
        <w:t>Způsob zohlednění podmínek závazného stanoviska posouzení vlivu záměru na životní prostředí, je-li podkladem</w:t>
      </w:r>
    </w:p>
    <w:p w:rsidR="00DB7F04" w:rsidRPr="00FE7709" w:rsidRDefault="00DB7F04" w:rsidP="00DB7F04">
      <w:pPr>
        <w:pStyle w:val="Odstavecseseznamem"/>
        <w:ind w:left="0" w:firstLine="426"/>
      </w:pPr>
      <w:r w:rsidRPr="00FE7709">
        <w:t>Nebylo prováděno zjišťovací řízení.</w:t>
      </w:r>
      <w:bookmarkStart w:id="2" w:name="_GoBack"/>
      <w:bookmarkEnd w:id="2"/>
    </w:p>
    <w:p w:rsidR="00DB7F04" w:rsidRPr="00BA3A41" w:rsidRDefault="00DB7F04" w:rsidP="00DB7F04">
      <w:pPr>
        <w:pStyle w:val="Odstavecseseznamem"/>
        <w:ind w:left="0" w:firstLine="426"/>
      </w:pPr>
    </w:p>
    <w:p w:rsidR="00DB7F04" w:rsidRPr="00BA3A41" w:rsidRDefault="00DB7F04" w:rsidP="00DB7F04">
      <w:pPr>
        <w:pStyle w:val="l5"/>
        <w:numPr>
          <w:ilvl w:val="0"/>
          <w:numId w:val="2"/>
        </w:numPr>
        <w:spacing w:before="0" w:beforeAutospacing="0" w:after="0" w:afterAutospacing="0"/>
        <w:ind w:left="425" w:hanging="425"/>
        <w:jc w:val="both"/>
        <w:rPr>
          <w:i/>
        </w:rPr>
      </w:pPr>
      <w:r w:rsidRPr="00BA3A41">
        <w:rPr>
          <w:i/>
        </w:rPr>
        <w:t>V případě záměrů spadajících do režimu zákona o integrované prevenci základní parametry způsobu naplnění závěrů o nejlepších dostupných technikách nebo integrované povolení, bylo-li vydáno</w:t>
      </w:r>
    </w:p>
    <w:p w:rsidR="00DB7F04" w:rsidRPr="00BA3A41" w:rsidRDefault="00DB7F04" w:rsidP="00DB7F04">
      <w:pPr>
        <w:pStyle w:val="l5"/>
        <w:spacing w:before="0" w:beforeAutospacing="0" w:after="0" w:afterAutospacing="0"/>
        <w:ind w:firstLine="426"/>
        <w:jc w:val="both"/>
      </w:pPr>
      <w:r w:rsidRPr="00BA3A41">
        <w:t>Navrhovaná stavba nepodléhá řízení nebo stanovisku EIA.</w:t>
      </w:r>
    </w:p>
    <w:p w:rsidR="00DB7F04" w:rsidRPr="00BA3A41" w:rsidRDefault="00DB7F04" w:rsidP="00DB7F04">
      <w:pPr>
        <w:pStyle w:val="l5"/>
        <w:spacing w:before="0" w:beforeAutospacing="0" w:after="0" w:afterAutospacing="0"/>
        <w:ind w:firstLine="426"/>
        <w:jc w:val="both"/>
      </w:pPr>
    </w:p>
    <w:p w:rsidR="00DB7F04" w:rsidRPr="00BA3A41" w:rsidRDefault="00DB7F04" w:rsidP="00DB7F04">
      <w:pPr>
        <w:pStyle w:val="l5"/>
        <w:numPr>
          <w:ilvl w:val="0"/>
          <w:numId w:val="2"/>
        </w:numPr>
        <w:spacing w:before="0" w:beforeAutospacing="0" w:after="0" w:afterAutospacing="0"/>
        <w:ind w:left="425" w:hanging="425"/>
        <w:jc w:val="both"/>
        <w:rPr>
          <w:i/>
        </w:rPr>
      </w:pPr>
      <w:r w:rsidRPr="00BA3A41">
        <w:rPr>
          <w:i/>
        </w:rPr>
        <w:t>Navrhovaná ochranná a bezpečnostní pásma, rozsah omezení a podmínky ochrany podle jiných právních předpisů</w:t>
      </w:r>
    </w:p>
    <w:p w:rsidR="00DB7F04" w:rsidRPr="004478C1" w:rsidRDefault="00DB7F04" w:rsidP="00DB7F04">
      <w:pPr>
        <w:shd w:val="clear" w:color="auto" w:fill="FFFFFF"/>
        <w:ind w:firstLine="426"/>
        <w:jc w:val="both"/>
        <w:rPr>
          <w:szCs w:val="20"/>
        </w:rPr>
      </w:pPr>
      <w:r w:rsidRPr="004478C1">
        <w:rPr>
          <w:szCs w:val="20"/>
        </w:rPr>
        <w:t>Stavba se nenachází v památkové rezervaci, památkové zóně ani zvláštně chráněném území. Dle dostupných podkladů se stavba nenachází v záplavovém území ani v aktivní zóně záplavového území řek ani jiných vodních toků.</w:t>
      </w:r>
    </w:p>
    <w:p w:rsidR="00DB7F04" w:rsidRPr="004478C1" w:rsidRDefault="00DB7F04" w:rsidP="00DB7F04">
      <w:pPr>
        <w:shd w:val="clear" w:color="auto" w:fill="FFFFFF"/>
        <w:ind w:firstLine="426"/>
        <w:jc w:val="both"/>
        <w:rPr>
          <w:szCs w:val="20"/>
        </w:rPr>
      </w:pPr>
    </w:p>
    <w:p w:rsidR="00DB7F04" w:rsidRPr="004478C1" w:rsidRDefault="00DB7F04" w:rsidP="00DB7F04">
      <w:pPr>
        <w:pStyle w:val="Zkladntext"/>
        <w:tabs>
          <w:tab w:val="right" w:pos="0"/>
        </w:tabs>
        <w:spacing w:after="0"/>
        <w:ind w:firstLine="426"/>
        <w:jc w:val="both"/>
        <w:rPr>
          <w:szCs w:val="20"/>
        </w:rPr>
      </w:pPr>
      <w:r w:rsidRPr="004478C1">
        <w:rPr>
          <w:szCs w:val="20"/>
        </w:rPr>
        <w:t>Vyjádření a podmínky závazných stanovisek dotčených orgánů jsou přiloženy v Dokladové části. Při provádění stavby bude tedy postupováno dle pokynů jednotlivých správců sítí.</w:t>
      </w:r>
    </w:p>
    <w:p w:rsidR="00DB7F04" w:rsidRPr="00BA3A41" w:rsidRDefault="00DB7F04" w:rsidP="00DB7F04">
      <w:pPr>
        <w:pStyle w:val="l5"/>
        <w:spacing w:before="0" w:beforeAutospacing="0" w:after="0" w:afterAutospacing="0"/>
        <w:ind w:firstLine="426"/>
        <w:jc w:val="both"/>
      </w:pPr>
    </w:p>
    <w:p w:rsidR="00DB7F04" w:rsidRPr="00BA3A41" w:rsidRDefault="00DB7F04" w:rsidP="00DB7F04">
      <w:pPr>
        <w:jc w:val="both"/>
        <w:rPr>
          <w:b/>
          <w:u w:val="single"/>
        </w:rPr>
      </w:pPr>
      <w:r w:rsidRPr="00BA3A41">
        <w:rPr>
          <w:b/>
          <w:u w:val="single"/>
        </w:rPr>
        <w:t>B.7 Ochrana obyvatelstva</w:t>
      </w:r>
    </w:p>
    <w:p w:rsidR="00DB7F04" w:rsidRPr="004478C1" w:rsidRDefault="00DB7F04" w:rsidP="00DB7F04">
      <w:pPr>
        <w:tabs>
          <w:tab w:val="left" w:pos="0"/>
        </w:tabs>
        <w:ind w:firstLine="426"/>
        <w:jc w:val="both"/>
      </w:pPr>
      <w:r w:rsidRPr="004478C1">
        <w:t>Stavba splňuje základní požadavky na situování a stavební řešení stavby z hlediska ochrany obyvatelstva podle vyhl. č. 380/2002 Sb.</w:t>
      </w:r>
    </w:p>
    <w:p w:rsidR="00DB7F04" w:rsidRPr="004478C1" w:rsidRDefault="00DB7F04" w:rsidP="00DB7F04">
      <w:pPr>
        <w:tabs>
          <w:tab w:val="left" w:pos="284"/>
        </w:tabs>
        <w:ind w:firstLine="426"/>
        <w:jc w:val="both"/>
      </w:pPr>
      <w:r w:rsidRPr="004478C1">
        <w:t>Požárně bezpečnostní řešení stavby je samostatnou přílohou projektové dokumentace.</w:t>
      </w:r>
    </w:p>
    <w:p w:rsidR="00DB7F04" w:rsidRPr="00BA3A41" w:rsidRDefault="00DB7F04" w:rsidP="00DB7F04">
      <w:pPr>
        <w:pStyle w:val="l5"/>
        <w:spacing w:before="0" w:beforeAutospacing="0" w:after="0" w:afterAutospacing="0"/>
        <w:ind w:firstLine="426"/>
      </w:pPr>
    </w:p>
    <w:p w:rsidR="00DB7F04" w:rsidRPr="00BA3A41" w:rsidRDefault="00DB7F04" w:rsidP="00DB7F04">
      <w:pPr>
        <w:jc w:val="both"/>
        <w:rPr>
          <w:b/>
          <w:u w:val="single"/>
        </w:rPr>
      </w:pPr>
      <w:r w:rsidRPr="00BA3A41">
        <w:rPr>
          <w:b/>
          <w:u w:val="single"/>
        </w:rPr>
        <w:t>B.8 Zásady organizace výstavby</w:t>
      </w:r>
    </w:p>
    <w:p w:rsidR="00DB7F04" w:rsidRPr="00BA3A41" w:rsidRDefault="00DB7F04" w:rsidP="00DB7F04">
      <w:pPr>
        <w:pStyle w:val="l5"/>
        <w:numPr>
          <w:ilvl w:val="0"/>
          <w:numId w:val="1"/>
        </w:numPr>
        <w:spacing w:before="0" w:beforeAutospacing="0" w:after="0" w:afterAutospacing="0"/>
        <w:ind w:left="425" w:hanging="425"/>
        <w:jc w:val="both"/>
        <w:rPr>
          <w:i/>
        </w:rPr>
      </w:pPr>
      <w:r w:rsidRPr="00BA3A41">
        <w:rPr>
          <w:i/>
        </w:rPr>
        <w:t>Potřeby a spotřeby rozhodujících médií a hmot, jejich zajištění</w:t>
      </w:r>
    </w:p>
    <w:p w:rsidR="00DB7F04" w:rsidRPr="00FF170D" w:rsidRDefault="00DB7F04" w:rsidP="00FF170D">
      <w:pPr>
        <w:pStyle w:val="l5"/>
        <w:ind w:firstLine="426"/>
        <w:jc w:val="both"/>
        <w:rPr>
          <w:bCs/>
        </w:rPr>
      </w:pPr>
      <w:r w:rsidRPr="004478C1">
        <w:rPr>
          <w:bCs/>
        </w:rPr>
        <w:t>N</w:t>
      </w:r>
      <w:r w:rsidR="00A71B89">
        <w:rPr>
          <w:bCs/>
        </w:rPr>
        <w:t>apojení staveniště bude řešeno</w:t>
      </w:r>
      <w:r w:rsidR="00FF170D">
        <w:rPr>
          <w:bCs/>
        </w:rPr>
        <w:t xml:space="preserve"> z vlastních zdrojů elektrické energie. S</w:t>
      </w:r>
      <w:r w:rsidR="00A71B89" w:rsidRPr="00A71B89">
        <w:rPr>
          <w:bCs/>
        </w:rPr>
        <w:t>potřebiče s parametry, které znemožňují připojení na</w:t>
      </w:r>
      <w:r w:rsidR="00A71B89">
        <w:rPr>
          <w:bCs/>
        </w:rPr>
        <w:t xml:space="preserve"> </w:t>
      </w:r>
      <w:r w:rsidR="00A71B89" w:rsidRPr="00A71B89">
        <w:rPr>
          <w:bCs/>
        </w:rPr>
        <w:t>elektrickou rozvodnou síť</w:t>
      </w:r>
      <w:r w:rsidR="00A71B89">
        <w:rPr>
          <w:bCs/>
        </w:rPr>
        <w:t xml:space="preserve"> se </w:t>
      </w:r>
      <w:r w:rsidR="00A71B89" w:rsidRPr="00A71B89">
        <w:rPr>
          <w:bCs/>
        </w:rPr>
        <w:t>speciální agregáty s nižším napětím, vyšší frekvencí nebo kombinací</w:t>
      </w:r>
      <w:r w:rsidR="00A71B89">
        <w:rPr>
          <w:bCs/>
        </w:rPr>
        <w:t>.</w:t>
      </w:r>
      <w:r w:rsidRPr="004478C1">
        <w:rPr>
          <w:bCs/>
        </w:rPr>
        <w:t xml:space="preserve"> </w:t>
      </w:r>
      <w:r w:rsidRPr="004478C1">
        <w:t>Spotřeba stavebních hmot a materiálů bude stanovena ve výkazu výměr v prováděcí dokumentaci stavby. Zajištění stavebních hmot a materiálů bude provedeno transportem na místo stavby po stávající příjezdové komunikaci na stavební pozemek.</w:t>
      </w:r>
    </w:p>
    <w:p w:rsidR="00DB7F04" w:rsidRPr="00BA3A41" w:rsidRDefault="00DB7F04" w:rsidP="00DB7F04">
      <w:pPr>
        <w:pStyle w:val="l5"/>
        <w:numPr>
          <w:ilvl w:val="0"/>
          <w:numId w:val="1"/>
        </w:numPr>
        <w:spacing w:before="0" w:beforeAutospacing="0" w:after="0" w:afterAutospacing="0"/>
        <w:ind w:left="425" w:hanging="425"/>
        <w:jc w:val="both"/>
        <w:rPr>
          <w:i/>
        </w:rPr>
      </w:pPr>
      <w:r w:rsidRPr="00BA3A41">
        <w:rPr>
          <w:i/>
        </w:rPr>
        <w:t>Odvodnění staveniště</w:t>
      </w:r>
    </w:p>
    <w:p w:rsidR="00DB7F04" w:rsidRPr="00BA3A41" w:rsidRDefault="00DB7F04" w:rsidP="00DB7F04">
      <w:pPr>
        <w:ind w:firstLine="426"/>
      </w:pPr>
      <w:r w:rsidRPr="00BA3A41">
        <w:t>Odvodnění staveniště není vzhledem k jeho rozsahu a umístění řešeno. Dešťové vody se budou vstřebávat přirozeně vsakem</w:t>
      </w:r>
      <w:r w:rsidR="00FF170D">
        <w:t xml:space="preserve"> </w:t>
      </w:r>
      <w:r w:rsidRPr="00BA3A41">
        <w:t xml:space="preserve"> na stavebním pozemku.</w:t>
      </w:r>
    </w:p>
    <w:p w:rsidR="00DB7F04" w:rsidRPr="00BA3A41" w:rsidRDefault="00DB7F04" w:rsidP="00DB7F04">
      <w:pPr>
        <w:pStyle w:val="l5"/>
        <w:spacing w:before="0" w:beforeAutospacing="0" w:after="0" w:afterAutospacing="0"/>
        <w:ind w:firstLine="426"/>
        <w:jc w:val="both"/>
      </w:pPr>
    </w:p>
    <w:p w:rsidR="00DB7F04" w:rsidRPr="00BA3A41" w:rsidRDefault="00DB7F04" w:rsidP="00DB7F04">
      <w:pPr>
        <w:pStyle w:val="l5"/>
        <w:numPr>
          <w:ilvl w:val="0"/>
          <w:numId w:val="1"/>
        </w:numPr>
        <w:spacing w:before="0" w:beforeAutospacing="0" w:after="0" w:afterAutospacing="0"/>
        <w:ind w:left="425" w:hanging="425"/>
        <w:jc w:val="both"/>
        <w:rPr>
          <w:i/>
        </w:rPr>
      </w:pPr>
      <w:r w:rsidRPr="00BA3A41">
        <w:rPr>
          <w:i/>
        </w:rPr>
        <w:t>Napojení staveniště na stávající dopravní a technickou infrastrukturu</w:t>
      </w:r>
    </w:p>
    <w:p w:rsidR="00DB7F04" w:rsidRPr="004478C1" w:rsidRDefault="00DB7F04" w:rsidP="00DB7F04">
      <w:pPr>
        <w:pStyle w:val="l5"/>
        <w:spacing w:before="0" w:beforeAutospacing="0" w:after="0" w:afterAutospacing="0"/>
        <w:ind w:firstLine="426"/>
        <w:jc w:val="both"/>
      </w:pPr>
      <w:r w:rsidRPr="004478C1">
        <w:t xml:space="preserve">Staveniště bude napojeno na stávající dopravní infrastrukturu </w:t>
      </w:r>
      <w:r>
        <w:t>stávajícím</w:t>
      </w:r>
      <w:r w:rsidRPr="004478C1">
        <w:t xml:space="preserve"> vjezdem na pozemek investora.</w:t>
      </w:r>
    </w:p>
    <w:p w:rsidR="00DB7F04" w:rsidRPr="00BA3A41" w:rsidRDefault="00DB7F04" w:rsidP="00DB7F04">
      <w:pPr>
        <w:pStyle w:val="l5"/>
        <w:spacing w:before="0" w:beforeAutospacing="0" w:after="0" w:afterAutospacing="0"/>
        <w:ind w:firstLine="426"/>
        <w:jc w:val="both"/>
      </w:pPr>
    </w:p>
    <w:p w:rsidR="00DB7F04" w:rsidRPr="00BA3A41" w:rsidRDefault="00DB7F04" w:rsidP="00DB7F04">
      <w:pPr>
        <w:pStyle w:val="l5"/>
        <w:numPr>
          <w:ilvl w:val="0"/>
          <w:numId w:val="1"/>
        </w:numPr>
        <w:spacing w:before="0" w:beforeAutospacing="0" w:after="0" w:afterAutospacing="0"/>
        <w:ind w:left="425" w:hanging="425"/>
        <w:jc w:val="both"/>
        <w:rPr>
          <w:i/>
        </w:rPr>
      </w:pPr>
      <w:r w:rsidRPr="00BA3A41">
        <w:rPr>
          <w:i/>
        </w:rPr>
        <w:t>Vliv provádění stavby na okolní stavby a pozemky</w:t>
      </w:r>
    </w:p>
    <w:p w:rsidR="00DB7F04" w:rsidRPr="00FD3549" w:rsidRDefault="00DB7F04" w:rsidP="00DB7F04">
      <w:pPr>
        <w:ind w:firstLine="426"/>
        <w:jc w:val="both"/>
      </w:pPr>
      <w:r w:rsidRPr="004478C1">
        <w:t>Realizace staveb přinese určité zhoršení prostředí vlivem provozu mechanismů dodavatele stavby a provádění montážních a stavebních prací. Omezit lze toto dočasné</w:t>
      </w:r>
      <w:r w:rsidRPr="00D73A1E">
        <w:rPr>
          <w:color w:val="FF0000"/>
        </w:rPr>
        <w:t xml:space="preserve"> </w:t>
      </w:r>
      <w:r w:rsidRPr="004478C1">
        <w:t xml:space="preserve">zhoršení pouze důsledným dodržováním příslušných norem a předpisů a samozřejmě kázní dodavatele stavby. V mimopracovní době budou stavební stroje odstaveny na určených zpevněných plochách. Při přesunech strojů a materiálů je nutné zamezit znečišťování </w:t>
      </w:r>
      <w:r w:rsidRPr="00FD3549">
        <w:t xml:space="preserve">komunikací a zvýšené prašnosti zejména v zastavěných částech obce. </w:t>
      </w:r>
    </w:p>
    <w:p w:rsidR="00DB7F04" w:rsidRPr="00FD3549" w:rsidRDefault="00DB7F04" w:rsidP="00DB7F04">
      <w:pPr>
        <w:pStyle w:val="l5"/>
        <w:spacing w:before="0" w:beforeAutospacing="0" w:after="0" w:afterAutospacing="0"/>
        <w:ind w:firstLine="426"/>
        <w:jc w:val="both"/>
      </w:pPr>
    </w:p>
    <w:p w:rsidR="00DB7F04" w:rsidRPr="00FD3549" w:rsidRDefault="00DB7F04" w:rsidP="00DB7F04">
      <w:pPr>
        <w:pStyle w:val="l5"/>
        <w:numPr>
          <w:ilvl w:val="0"/>
          <w:numId w:val="1"/>
        </w:numPr>
        <w:spacing w:before="0" w:beforeAutospacing="0" w:after="0" w:afterAutospacing="0"/>
        <w:ind w:left="425" w:hanging="425"/>
        <w:jc w:val="both"/>
        <w:rPr>
          <w:i/>
        </w:rPr>
      </w:pPr>
      <w:r w:rsidRPr="00FD3549">
        <w:rPr>
          <w:i/>
        </w:rPr>
        <w:t>Ochrana okolí staveniště a požadavky na související asanace, demolice, kácení dřevin</w:t>
      </w:r>
    </w:p>
    <w:p w:rsidR="00DB7F04" w:rsidRPr="004478C1" w:rsidRDefault="00DB7F04" w:rsidP="00DB7F04">
      <w:pPr>
        <w:ind w:firstLine="426"/>
        <w:jc w:val="both"/>
      </w:pPr>
      <w:r w:rsidRPr="004478C1">
        <w:t>Pokud není staveniště zajištěno jiným způsobem, musí být oploceno v zastavěné lokalitě souvislým oplocením výšky minimálně 1,8 m tak, aby byla zajištěna ochrana staveniště a byl oddělen prostor staveniště od okolí. Pro ochranu okolí stavby z hlediska hlukových poměrů je potřeba důsledně postupovat podle nařízení vlády ze dne 21.1. 2004, kterým se mění nařízení vlády č. 502/2000 Sb. o ochraně zdraví před nebezpečnými účinky hluku a vibrací, uveřejněné ve sbírce zákonů ČR č. 88/2004 Sb. a zejména § 11 – Hluk v chráněném venkovním prostoru, v chráněných vnitřních prostorech staveb a v chráněných venkovních prostorech staveb a § 12 – Nejvyšší přípustné hodnoty hluku ve venkovním prostoru. Vzhledem k tomu, že se jedná o realizaci jednoduché stavby a při stavbě budou použity běžné drobné stavební elektrické stroje a ruční nářadí, které splňují výše uvedené akustické požadavky (např. míchačka, vrtačka, el. kompresor) a pracovní doba, při provádění stavby, bude v časovém rozmezí dle výše uvedeného předpisu, budou požadavky na nejvyšší přípustnou ekvivalentní hladinu akustického tlaku dle příslušného předpisu splněny. Skladovaný prašný materiál bude řádně zakryt a při manipulaci s ním bude pokud možno zkrápěn vodou, aby se zamezilo nadměrné prašnosti. Dopravní prostředky musí mít ložnou plochu zakrytu plachtou nebo musí být uzavřeny. Zároveň budou při odjezdu na veřejnou komunikaci očištěny. Odpady, které vzniknou při výstavbě, budou likvidovány v souladu se zákonem č.154/2010 Sb. o odpadech, jeho prováděcími předpisy a předpisy s ním souvisejícími (vyhláška MŽP č. 93/2016, 383/2001). Při veškerých pracích je nutno dodržovat bezpečnostní předpisy, zejména vyhl.č. 591/2006 Sb. o bližších minimálních požadavcích na bezpečnost a ochranu zdraví při práci na staveništích. Staveniště se musí zařídit, uspořádat a vybavit přísunovými cestami pro dopravu materiálu tak, aby se stavba mohla řádně a bezpečně provádět.</w:t>
      </w:r>
    </w:p>
    <w:p w:rsidR="00DB7F04" w:rsidRPr="004478C1" w:rsidRDefault="00DB7F04" w:rsidP="00DB7F04">
      <w:pPr>
        <w:ind w:firstLine="426"/>
        <w:jc w:val="both"/>
      </w:pPr>
    </w:p>
    <w:p w:rsidR="00DB7F04" w:rsidRPr="004478C1" w:rsidRDefault="00DB7F04" w:rsidP="00DB7F04">
      <w:pPr>
        <w:pStyle w:val="Zkladntext2"/>
        <w:ind w:firstLine="426"/>
        <w:jc w:val="both"/>
      </w:pPr>
      <w:r w:rsidRPr="004478C1">
        <w:t>Na stavbě bude udržován pořádek a čistota, a to včetně přilehlých veřejných prostranství. V rámci ochrany staveniště budou důsledně dodržována opatření na minimalizaci negativních vlivů na životní prostředí během výstavby (viz. B.6). Bude kladeno maximální úsilí pro omezení hlučnosti, zejména potom o víkendech, svátcích a dobách pracovního klidu. Vstup na staveniště nepovolaným osobám bude zajištěn pomocí výstražných tabulek „Zákaz vstupu nepovolaným osobám“.</w:t>
      </w:r>
    </w:p>
    <w:p w:rsidR="00DB7F04" w:rsidRPr="004478C1" w:rsidRDefault="00DB7F04" w:rsidP="00DB7F04">
      <w:pPr>
        <w:pStyle w:val="Zkladntext2"/>
        <w:ind w:firstLine="426"/>
        <w:jc w:val="both"/>
        <w:rPr>
          <w:u w:val="single"/>
        </w:rPr>
      </w:pPr>
      <w:r w:rsidRPr="004478C1">
        <w:t>Asanace a demolice okolních budov či staveb se nepředpokládá. Kácení dřevin se neuvažuje.</w:t>
      </w:r>
    </w:p>
    <w:p w:rsidR="00DB7F04" w:rsidRPr="00FD3549" w:rsidRDefault="00DB7F04" w:rsidP="00DB7F04">
      <w:pPr>
        <w:pStyle w:val="l5"/>
        <w:spacing w:before="0" w:beforeAutospacing="0" w:after="0" w:afterAutospacing="0"/>
        <w:ind w:firstLine="426"/>
        <w:jc w:val="both"/>
      </w:pPr>
    </w:p>
    <w:p w:rsidR="00DB7F04" w:rsidRPr="00FD3549" w:rsidRDefault="00DB7F04" w:rsidP="00DB7F04">
      <w:pPr>
        <w:pStyle w:val="l5"/>
        <w:numPr>
          <w:ilvl w:val="0"/>
          <w:numId w:val="1"/>
        </w:numPr>
        <w:spacing w:before="0" w:beforeAutospacing="0" w:after="0" w:afterAutospacing="0"/>
        <w:ind w:left="425" w:hanging="425"/>
        <w:jc w:val="both"/>
        <w:rPr>
          <w:i/>
        </w:rPr>
      </w:pPr>
      <w:r w:rsidRPr="00FD3549">
        <w:rPr>
          <w:i/>
        </w:rPr>
        <w:t>Maximální dočasné a trvalé zábory pro staveniště</w:t>
      </w:r>
    </w:p>
    <w:p w:rsidR="00DB7F04" w:rsidRPr="004478C1" w:rsidRDefault="00DB7F04" w:rsidP="00DB7F04">
      <w:pPr>
        <w:ind w:firstLine="426"/>
        <w:jc w:val="both"/>
      </w:pPr>
      <w:r w:rsidRPr="00FD3549">
        <w:t>Staveniště se bude nacházet pouze na stavebním pozemku ve vlastnictví investora. Staveniště bude řešeno jako dočasné. Bude-li</w:t>
      </w:r>
      <w:r w:rsidRPr="004478C1">
        <w:t xml:space="preserve"> to nutné, vzniknou dočasné zábory na přilehlých okolních pozemcích. Případné dočasné zábory budou co nejmenšího rozsahu po dobu nezbytně nutnou a budou předem domluveny s příslušným vlastníkem pozemku.</w:t>
      </w:r>
    </w:p>
    <w:p w:rsidR="00DB7F04" w:rsidRPr="00FD3549" w:rsidRDefault="00DB7F04" w:rsidP="00DB7F04">
      <w:pPr>
        <w:pStyle w:val="l5"/>
        <w:spacing w:before="0" w:beforeAutospacing="0" w:after="0" w:afterAutospacing="0"/>
        <w:ind w:firstLine="426"/>
        <w:jc w:val="both"/>
      </w:pPr>
    </w:p>
    <w:p w:rsidR="00DB7F04" w:rsidRPr="00FD3549" w:rsidRDefault="00DB7F04" w:rsidP="00DB7F04">
      <w:pPr>
        <w:pStyle w:val="l5"/>
        <w:numPr>
          <w:ilvl w:val="0"/>
          <w:numId w:val="1"/>
        </w:numPr>
        <w:spacing w:before="0" w:beforeAutospacing="0" w:after="0" w:afterAutospacing="0"/>
        <w:ind w:left="425" w:hanging="425"/>
        <w:jc w:val="both"/>
        <w:rPr>
          <w:i/>
        </w:rPr>
      </w:pPr>
      <w:r w:rsidRPr="00FD3549">
        <w:rPr>
          <w:i/>
        </w:rPr>
        <w:t>Požadavky na bezbariérové obchozí trasy</w:t>
      </w:r>
    </w:p>
    <w:p w:rsidR="00DB7F04" w:rsidRPr="004478C1" w:rsidRDefault="00DB7F04" w:rsidP="00DB7F04">
      <w:pPr>
        <w:pStyle w:val="l5"/>
        <w:spacing w:before="0" w:beforeAutospacing="0" w:after="0" w:afterAutospacing="0"/>
        <w:ind w:firstLine="426"/>
        <w:jc w:val="both"/>
      </w:pPr>
      <w:r w:rsidRPr="004478C1">
        <w:t>Úpravy pro osoby s omezenou schopností pohybu a orientace se vzhledem k charakteru a umístění staveniště neuvažují. Stavební práce budou probíhat na soukromém pozemku, kam není umožněn přístup třetích osob, nedojde proto k ohrožení jejich zdraví.</w:t>
      </w:r>
    </w:p>
    <w:p w:rsidR="00DB7F04" w:rsidRPr="004478C1" w:rsidRDefault="00DB7F04" w:rsidP="00DB7F04">
      <w:pPr>
        <w:pStyle w:val="l5"/>
        <w:spacing w:before="0" w:beforeAutospacing="0" w:after="0" w:afterAutospacing="0"/>
        <w:ind w:firstLine="426"/>
        <w:jc w:val="both"/>
      </w:pPr>
    </w:p>
    <w:p w:rsidR="00DB7F04" w:rsidRPr="00CF67D6" w:rsidRDefault="00DB7F04" w:rsidP="00DB7F04">
      <w:pPr>
        <w:pStyle w:val="l5"/>
        <w:numPr>
          <w:ilvl w:val="0"/>
          <w:numId w:val="1"/>
        </w:numPr>
        <w:spacing w:before="0" w:beforeAutospacing="0" w:after="0" w:afterAutospacing="0"/>
        <w:ind w:left="425" w:hanging="425"/>
        <w:jc w:val="both"/>
        <w:rPr>
          <w:i/>
        </w:rPr>
      </w:pPr>
      <w:r w:rsidRPr="00CF67D6">
        <w:rPr>
          <w:i/>
        </w:rPr>
        <w:t>Maximální produkovaná množství a druhy odpadů a emisí při výstavbě, jejich likvidace</w:t>
      </w:r>
    </w:p>
    <w:p w:rsidR="00DB7F04" w:rsidRPr="004478C1" w:rsidRDefault="00DB7F04" w:rsidP="00DB7F04">
      <w:pPr>
        <w:ind w:firstLine="426"/>
        <w:jc w:val="both"/>
        <w:rPr>
          <w:bCs/>
        </w:rPr>
      </w:pPr>
      <w:r w:rsidRPr="004478C1">
        <w:t>Veškeré odpady vzniklé při stavbě budou po vytřídění přednostně využity. Při využití odpadů musí být dodrženy podmínky pro využívání odpadů na povrchu terénu v souladu s vyhláškou č. 294/2005 (ekotoxikologické testy odpadů). Ostatní odpady budou odstraněny v souladu se zákonem č. 185 / 2001 Sb., o odpadech a o změně některých dalších zákonů a prováděcích předpisů, přičemž odpady musí být převedeny do vlastnictví pouze osobě oprávněné k jejich převzetí podle § 12, odst. 3, zákona o odpadech.</w:t>
      </w:r>
    </w:p>
    <w:p w:rsidR="00DB7F04" w:rsidRPr="004478C1" w:rsidRDefault="00DB7F04" w:rsidP="00DB7F04">
      <w:pPr>
        <w:pStyle w:val="Normln1"/>
        <w:widowControl/>
        <w:suppressAutoHyphens w:val="0"/>
        <w:ind w:firstLine="426"/>
        <w:jc w:val="both"/>
        <w:rPr>
          <w:rFonts w:ascii="Times New Roman" w:hAnsi="Times New Roman"/>
          <w:sz w:val="24"/>
          <w:szCs w:val="24"/>
          <w:lang w:eastAsia="cs-CZ"/>
        </w:rPr>
      </w:pPr>
      <w:r w:rsidRPr="004478C1">
        <w:rPr>
          <w:rFonts w:ascii="Times New Roman" w:hAnsi="Times New Roman"/>
          <w:sz w:val="24"/>
          <w:szCs w:val="24"/>
          <w:lang w:eastAsia="cs-CZ"/>
        </w:rPr>
        <w:t>Na stavbě nebudou použity žádné nebezpečné ani toxické materiály.</w:t>
      </w:r>
    </w:p>
    <w:p w:rsidR="00DB7F04" w:rsidRPr="004478C1" w:rsidRDefault="00DB7F04" w:rsidP="00DB7F04">
      <w:pPr>
        <w:pStyle w:val="Normln1"/>
        <w:widowControl/>
        <w:suppressAutoHyphens w:val="0"/>
        <w:ind w:firstLine="708"/>
        <w:jc w:val="both"/>
        <w:rPr>
          <w:rFonts w:ascii="Times New Roman" w:hAnsi="Times New Roman"/>
          <w:sz w:val="24"/>
          <w:szCs w:val="24"/>
          <w:lang w:eastAsia="cs-CZ"/>
        </w:rPr>
      </w:pPr>
    </w:p>
    <w:p w:rsidR="00DB7F04" w:rsidRPr="004478C1" w:rsidRDefault="00DB7F04" w:rsidP="00DB7F04">
      <w:pPr>
        <w:jc w:val="both"/>
        <w:rPr>
          <w:bCs/>
        </w:rPr>
      </w:pPr>
      <w:r w:rsidRPr="004478C1">
        <w:rPr>
          <w:bCs/>
          <w:u w:val="single"/>
        </w:rPr>
        <w:t>Odpady při realizaci stavby</w:t>
      </w:r>
      <w:r w:rsidRPr="004478C1">
        <w:rPr>
          <w:bCs/>
        </w:rPr>
        <w:t>:</w:t>
      </w:r>
    </w:p>
    <w:p w:rsidR="00DB7F04" w:rsidRPr="00FD2C9D" w:rsidRDefault="00DB7F04" w:rsidP="00DB7F04">
      <w:pPr>
        <w:pStyle w:val="Prosttext"/>
        <w:jc w:val="both"/>
        <w:rPr>
          <w:rFonts w:ascii="Times New Roman" w:hAnsi="Times New Roman" w:cs="Times New Roman"/>
          <w:sz w:val="24"/>
          <w:szCs w:val="24"/>
        </w:rPr>
      </w:pPr>
      <w:r w:rsidRPr="00FD2C9D">
        <w:rPr>
          <w:rFonts w:ascii="Times New Roman" w:hAnsi="Times New Roman" w:cs="Times New Roman"/>
          <w:sz w:val="24"/>
          <w:szCs w:val="24"/>
          <w:u w:val="single"/>
        </w:rPr>
        <w:t>kód</w:t>
      </w:r>
      <w:r w:rsidRPr="00FD2C9D">
        <w:rPr>
          <w:rFonts w:ascii="Times New Roman" w:hAnsi="Times New Roman" w:cs="Times New Roman"/>
          <w:sz w:val="24"/>
          <w:szCs w:val="24"/>
          <w:u w:val="single"/>
        </w:rPr>
        <w:tab/>
      </w:r>
      <w:r w:rsidRPr="00FD2C9D">
        <w:rPr>
          <w:rFonts w:ascii="Times New Roman" w:hAnsi="Times New Roman" w:cs="Times New Roman"/>
          <w:sz w:val="24"/>
          <w:szCs w:val="24"/>
          <w:u w:val="single"/>
        </w:rPr>
        <w:tab/>
        <w:t>název</w:t>
      </w:r>
      <w:r w:rsidRPr="00FD2C9D">
        <w:rPr>
          <w:rFonts w:ascii="Times New Roman" w:hAnsi="Times New Roman" w:cs="Times New Roman"/>
          <w:sz w:val="24"/>
          <w:szCs w:val="24"/>
          <w:u w:val="single"/>
        </w:rPr>
        <w:tab/>
      </w:r>
      <w:r w:rsidRPr="00FD2C9D">
        <w:rPr>
          <w:rFonts w:ascii="Times New Roman" w:hAnsi="Times New Roman" w:cs="Times New Roman"/>
          <w:sz w:val="24"/>
          <w:szCs w:val="24"/>
          <w:u w:val="single"/>
        </w:rPr>
        <w:tab/>
      </w:r>
      <w:r w:rsidRPr="00FD2C9D">
        <w:rPr>
          <w:rFonts w:ascii="Times New Roman" w:hAnsi="Times New Roman" w:cs="Times New Roman"/>
          <w:sz w:val="24"/>
          <w:szCs w:val="24"/>
          <w:u w:val="single"/>
        </w:rPr>
        <w:tab/>
        <w:t>kateg.</w:t>
      </w:r>
      <w:r w:rsidRPr="00FD2C9D">
        <w:rPr>
          <w:rFonts w:ascii="Times New Roman" w:hAnsi="Times New Roman" w:cs="Times New Roman"/>
          <w:sz w:val="24"/>
          <w:szCs w:val="24"/>
          <w:u w:val="single"/>
        </w:rPr>
        <w:tab/>
        <w:t>odhad mn.</w:t>
      </w:r>
      <w:r w:rsidRPr="00FD2C9D">
        <w:rPr>
          <w:rFonts w:ascii="Times New Roman" w:hAnsi="Times New Roman" w:cs="Times New Roman"/>
          <w:sz w:val="24"/>
          <w:szCs w:val="24"/>
          <w:u w:val="single"/>
        </w:rPr>
        <w:tab/>
        <w:t>způsob nakládání s odpadem</w:t>
      </w:r>
    </w:p>
    <w:p w:rsidR="00DB7F04" w:rsidRPr="00FD2C9D" w:rsidRDefault="00DB7F04" w:rsidP="00DB7F04">
      <w:pPr>
        <w:pStyle w:val="Prosttext"/>
        <w:jc w:val="both"/>
        <w:rPr>
          <w:rFonts w:ascii="Times New Roman" w:hAnsi="Times New Roman" w:cs="Times New Roman"/>
          <w:sz w:val="24"/>
          <w:szCs w:val="24"/>
        </w:rPr>
      </w:pPr>
      <w:r w:rsidRPr="00FD2C9D">
        <w:rPr>
          <w:rFonts w:ascii="Times New Roman" w:hAnsi="Times New Roman" w:cs="Times New Roman"/>
          <w:sz w:val="24"/>
          <w:szCs w:val="24"/>
        </w:rPr>
        <w:t>150101</w:t>
      </w:r>
      <w:r w:rsidRPr="00FD2C9D">
        <w:rPr>
          <w:rFonts w:ascii="Times New Roman" w:hAnsi="Times New Roman" w:cs="Times New Roman"/>
          <w:sz w:val="24"/>
          <w:szCs w:val="24"/>
        </w:rPr>
        <w:tab/>
        <w:t xml:space="preserve">papír. a lepenk. </w:t>
      </w:r>
      <w:r w:rsidR="00924CF5">
        <w:rPr>
          <w:rFonts w:ascii="Times New Roman" w:hAnsi="Times New Roman" w:cs="Times New Roman"/>
          <w:sz w:val="24"/>
          <w:szCs w:val="24"/>
        </w:rPr>
        <w:t>obaly</w:t>
      </w:r>
      <w:r w:rsidR="00924CF5">
        <w:rPr>
          <w:rFonts w:ascii="Times New Roman" w:hAnsi="Times New Roman" w:cs="Times New Roman"/>
          <w:sz w:val="24"/>
          <w:szCs w:val="24"/>
        </w:rPr>
        <w:tab/>
        <w:t xml:space="preserve">  </w:t>
      </w:r>
      <w:r w:rsidR="00924CF5">
        <w:rPr>
          <w:rFonts w:ascii="Times New Roman" w:hAnsi="Times New Roman" w:cs="Times New Roman"/>
          <w:sz w:val="24"/>
          <w:szCs w:val="24"/>
        </w:rPr>
        <w:tab/>
        <w:t>O</w:t>
      </w:r>
      <w:r w:rsidR="00924CF5">
        <w:rPr>
          <w:rFonts w:ascii="Times New Roman" w:hAnsi="Times New Roman" w:cs="Times New Roman"/>
          <w:sz w:val="24"/>
          <w:szCs w:val="24"/>
        </w:rPr>
        <w:tab/>
        <w:t>1 kg</w:t>
      </w:r>
      <w:r w:rsidR="00924CF5">
        <w:rPr>
          <w:rFonts w:ascii="Times New Roman" w:hAnsi="Times New Roman" w:cs="Times New Roman"/>
          <w:sz w:val="24"/>
          <w:szCs w:val="24"/>
        </w:rPr>
        <w:tab/>
      </w:r>
      <w:r w:rsidR="00924CF5">
        <w:rPr>
          <w:rFonts w:ascii="Times New Roman" w:hAnsi="Times New Roman" w:cs="Times New Roman"/>
          <w:sz w:val="24"/>
          <w:szCs w:val="24"/>
        </w:rPr>
        <w:tab/>
        <w:t>sběrný dvůr města</w:t>
      </w:r>
    </w:p>
    <w:p w:rsidR="00DB7F04" w:rsidRDefault="00DB7F04" w:rsidP="00DB7F04">
      <w:pPr>
        <w:pStyle w:val="Prosttext"/>
        <w:jc w:val="both"/>
        <w:rPr>
          <w:rFonts w:ascii="Times New Roman" w:hAnsi="Times New Roman" w:cs="Times New Roman"/>
          <w:sz w:val="24"/>
          <w:szCs w:val="24"/>
        </w:rPr>
      </w:pPr>
      <w:r w:rsidRPr="00FD2C9D">
        <w:rPr>
          <w:rFonts w:ascii="Times New Roman" w:hAnsi="Times New Roman" w:cs="Times New Roman"/>
          <w:sz w:val="24"/>
          <w:szCs w:val="24"/>
        </w:rPr>
        <w:t>150102</w:t>
      </w:r>
      <w:r w:rsidRPr="00FD2C9D">
        <w:rPr>
          <w:rFonts w:ascii="Times New Roman" w:hAnsi="Times New Roman" w:cs="Times New Roman"/>
          <w:sz w:val="24"/>
          <w:szCs w:val="24"/>
        </w:rPr>
        <w:tab/>
        <w:t>plastové ob</w:t>
      </w:r>
      <w:r w:rsidR="00924CF5">
        <w:rPr>
          <w:rFonts w:ascii="Times New Roman" w:hAnsi="Times New Roman" w:cs="Times New Roman"/>
          <w:sz w:val="24"/>
          <w:szCs w:val="24"/>
        </w:rPr>
        <w:t>aly</w:t>
      </w:r>
      <w:r w:rsidR="00924CF5">
        <w:rPr>
          <w:rFonts w:ascii="Times New Roman" w:hAnsi="Times New Roman" w:cs="Times New Roman"/>
          <w:sz w:val="24"/>
          <w:szCs w:val="24"/>
        </w:rPr>
        <w:tab/>
      </w:r>
      <w:r w:rsidR="00924CF5">
        <w:rPr>
          <w:rFonts w:ascii="Times New Roman" w:hAnsi="Times New Roman" w:cs="Times New Roman"/>
          <w:sz w:val="24"/>
          <w:szCs w:val="24"/>
        </w:rPr>
        <w:tab/>
        <w:t xml:space="preserve">  </w:t>
      </w:r>
      <w:r w:rsidR="00924CF5">
        <w:rPr>
          <w:rFonts w:ascii="Times New Roman" w:hAnsi="Times New Roman" w:cs="Times New Roman"/>
          <w:sz w:val="24"/>
          <w:szCs w:val="24"/>
        </w:rPr>
        <w:tab/>
        <w:t>O</w:t>
      </w:r>
      <w:r w:rsidR="00924CF5">
        <w:rPr>
          <w:rFonts w:ascii="Times New Roman" w:hAnsi="Times New Roman" w:cs="Times New Roman"/>
          <w:sz w:val="24"/>
          <w:szCs w:val="24"/>
        </w:rPr>
        <w:tab/>
        <w:t>2 kg</w:t>
      </w:r>
      <w:r w:rsidR="00924CF5">
        <w:rPr>
          <w:rFonts w:ascii="Times New Roman" w:hAnsi="Times New Roman" w:cs="Times New Roman"/>
          <w:sz w:val="24"/>
          <w:szCs w:val="24"/>
        </w:rPr>
        <w:tab/>
      </w:r>
      <w:r w:rsidR="00924CF5">
        <w:rPr>
          <w:rFonts w:ascii="Times New Roman" w:hAnsi="Times New Roman" w:cs="Times New Roman"/>
          <w:sz w:val="24"/>
          <w:szCs w:val="24"/>
        </w:rPr>
        <w:tab/>
        <w:t>sběrný dvůr města</w:t>
      </w:r>
    </w:p>
    <w:p w:rsidR="00DB7F04" w:rsidRPr="00FD2C9D" w:rsidRDefault="00924CF5" w:rsidP="00DB7F04">
      <w:pPr>
        <w:pStyle w:val="Prosttext"/>
        <w:jc w:val="both"/>
        <w:rPr>
          <w:rFonts w:ascii="Times New Roman" w:hAnsi="Times New Roman" w:cs="Times New Roman"/>
          <w:sz w:val="24"/>
          <w:szCs w:val="24"/>
        </w:rPr>
      </w:pPr>
      <w:r>
        <w:rPr>
          <w:rFonts w:ascii="Times New Roman" w:hAnsi="Times New Roman" w:cs="Times New Roman"/>
          <w:sz w:val="24"/>
          <w:szCs w:val="24"/>
        </w:rPr>
        <w:t>170201</w:t>
      </w:r>
      <w:r>
        <w:rPr>
          <w:rFonts w:ascii="Times New Roman" w:hAnsi="Times New Roman" w:cs="Times New Roman"/>
          <w:sz w:val="24"/>
          <w:szCs w:val="24"/>
        </w:rPr>
        <w:tab/>
        <w:t>dřevo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O</w:t>
      </w:r>
      <w:r>
        <w:rPr>
          <w:rFonts w:ascii="Times New Roman" w:hAnsi="Times New Roman" w:cs="Times New Roman"/>
          <w:sz w:val="24"/>
          <w:szCs w:val="24"/>
        </w:rPr>
        <w:tab/>
        <w:t>2,0 t</w:t>
      </w:r>
      <w:r>
        <w:rPr>
          <w:rFonts w:ascii="Times New Roman" w:hAnsi="Times New Roman" w:cs="Times New Roman"/>
          <w:sz w:val="24"/>
          <w:szCs w:val="24"/>
        </w:rPr>
        <w:tab/>
      </w:r>
      <w:r>
        <w:rPr>
          <w:rFonts w:ascii="Times New Roman" w:hAnsi="Times New Roman" w:cs="Times New Roman"/>
          <w:sz w:val="24"/>
          <w:szCs w:val="24"/>
        </w:rPr>
        <w:tab/>
        <w:t>sběrný dvůr města</w:t>
      </w:r>
    </w:p>
    <w:p w:rsidR="00DB7F04" w:rsidRPr="00FD2C9D" w:rsidRDefault="00DB7F04" w:rsidP="00DB7F04">
      <w:pPr>
        <w:pStyle w:val="Prosttext"/>
        <w:jc w:val="both"/>
        <w:rPr>
          <w:rFonts w:ascii="Times New Roman" w:hAnsi="Times New Roman" w:cs="Times New Roman"/>
          <w:sz w:val="24"/>
          <w:szCs w:val="24"/>
        </w:rPr>
      </w:pPr>
      <w:r w:rsidRPr="00FD2C9D">
        <w:rPr>
          <w:rFonts w:ascii="Times New Roman" w:hAnsi="Times New Roman" w:cs="Times New Roman"/>
          <w:sz w:val="24"/>
          <w:szCs w:val="24"/>
        </w:rPr>
        <w:t>170904</w:t>
      </w:r>
      <w:r w:rsidRPr="00FD2C9D">
        <w:rPr>
          <w:rFonts w:ascii="Times New Roman" w:hAnsi="Times New Roman" w:cs="Times New Roman"/>
          <w:sz w:val="24"/>
          <w:szCs w:val="24"/>
        </w:rPr>
        <w:tab/>
        <w:t>směs. staveb. odpa</w:t>
      </w:r>
      <w:r w:rsidR="00924CF5">
        <w:rPr>
          <w:rFonts w:ascii="Times New Roman" w:hAnsi="Times New Roman" w:cs="Times New Roman"/>
          <w:sz w:val="24"/>
          <w:szCs w:val="24"/>
        </w:rPr>
        <w:t>dy</w:t>
      </w:r>
      <w:r w:rsidR="00924CF5">
        <w:rPr>
          <w:rFonts w:ascii="Times New Roman" w:hAnsi="Times New Roman" w:cs="Times New Roman"/>
          <w:sz w:val="24"/>
          <w:szCs w:val="24"/>
        </w:rPr>
        <w:tab/>
        <w:t xml:space="preserve">  </w:t>
      </w:r>
      <w:r w:rsidR="00924CF5">
        <w:rPr>
          <w:rFonts w:ascii="Times New Roman" w:hAnsi="Times New Roman" w:cs="Times New Roman"/>
          <w:sz w:val="24"/>
          <w:szCs w:val="24"/>
        </w:rPr>
        <w:tab/>
        <w:t>O</w:t>
      </w:r>
      <w:r w:rsidR="00924CF5">
        <w:rPr>
          <w:rFonts w:ascii="Times New Roman" w:hAnsi="Times New Roman" w:cs="Times New Roman"/>
          <w:sz w:val="24"/>
          <w:szCs w:val="24"/>
        </w:rPr>
        <w:tab/>
        <w:t>0,02 t</w:t>
      </w:r>
      <w:r w:rsidR="00924CF5">
        <w:rPr>
          <w:rFonts w:ascii="Times New Roman" w:hAnsi="Times New Roman" w:cs="Times New Roman"/>
          <w:sz w:val="24"/>
          <w:szCs w:val="24"/>
        </w:rPr>
        <w:tab/>
      </w:r>
      <w:r w:rsidR="00924CF5">
        <w:rPr>
          <w:rFonts w:ascii="Times New Roman" w:hAnsi="Times New Roman" w:cs="Times New Roman"/>
          <w:sz w:val="24"/>
          <w:szCs w:val="24"/>
        </w:rPr>
        <w:tab/>
        <w:t>sběrný dvůr města</w:t>
      </w:r>
    </w:p>
    <w:p w:rsidR="00DB7F04" w:rsidRPr="005A4233" w:rsidRDefault="00DB7F04" w:rsidP="00DB7F04">
      <w:pPr>
        <w:pStyle w:val="l5"/>
        <w:spacing w:before="0" w:beforeAutospacing="0" w:after="0" w:afterAutospacing="0"/>
        <w:ind w:firstLine="426"/>
        <w:jc w:val="both"/>
      </w:pPr>
    </w:p>
    <w:p w:rsidR="00DB7F04" w:rsidRPr="005A4233" w:rsidRDefault="00DB7F04" w:rsidP="00DB7F04">
      <w:pPr>
        <w:pStyle w:val="l5"/>
        <w:numPr>
          <w:ilvl w:val="0"/>
          <w:numId w:val="1"/>
        </w:numPr>
        <w:spacing w:before="0" w:beforeAutospacing="0" w:after="0" w:afterAutospacing="0"/>
        <w:ind w:left="425" w:hanging="425"/>
        <w:jc w:val="both"/>
        <w:rPr>
          <w:i/>
        </w:rPr>
      </w:pPr>
      <w:r w:rsidRPr="005A4233">
        <w:rPr>
          <w:i/>
        </w:rPr>
        <w:t>Bilance zemních prací, požadavky na přísun nebo deponie zemin</w:t>
      </w:r>
    </w:p>
    <w:p w:rsidR="00DB7F04" w:rsidRPr="005A4233" w:rsidRDefault="00DB7F04" w:rsidP="00DB7F04">
      <w:pPr>
        <w:pStyle w:val="l5"/>
        <w:spacing w:before="0" w:beforeAutospacing="0" w:after="0" w:afterAutospacing="0"/>
        <w:ind w:firstLine="426"/>
        <w:jc w:val="both"/>
      </w:pPr>
      <w:r w:rsidRPr="005A4233">
        <w:t>Předběžně se nepředpokládá s realizací zemních prací, neuvažuje se s nutností přesouvat zeminu na deponii.</w:t>
      </w:r>
    </w:p>
    <w:p w:rsidR="00DB7F04" w:rsidRPr="005A4233" w:rsidRDefault="00DB7F04" w:rsidP="00DB7F04">
      <w:pPr>
        <w:pStyle w:val="l5"/>
        <w:spacing w:before="0" w:beforeAutospacing="0" w:after="0" w:afterAutospacing="0"/>
        <w:ind w:firstLine="426"/>
        <w:jc w:val="both"/>
      </w:pPr>
    </w:p>
    <w:p w:rsidR="00DB7F04" w:rsidRPr="005A4233" w:rsidRDefault="00DB7F04" w:rsidP="00DB7F04">
      <w:pPr>
        <w:pStyle w:val="l5"/>
        <w:numPr>
          <w:ilvl w:val="0"/>
          <w:numId w:val="1"/>
        </w:numPr>
        <w:spacing w:before="0" w:beforeAutospacing="0" w:after="0" w:afterAutospacing="0"/>
        <w:ind w:left="425" w:hanging="425"/>
        <w:jc w:val="both"/>
        <w:rPr>
          <w:i/>
        </w:rPr>
      </w:pPr>
      <w:r w:rsidRPr="005A4233">
        <w:rPr>
          <w:i/>
        </w:rPr>
        <w:t>Ochrana životního prostředí při výstavbě</w:t>
      </w:r>
    </w:p>
    <w:p w:rsidR="00DB7F04" w:rsidRPr="00FD2C9D" w:rsidRDefault="00DB7F04" w:rsidP="00DB7F04">
      <w:pPr>
        <w:tabs>
          <w:tab w:val="left" w:pos="284"/>
        </w:tabs>
        <w:ind w:firstLine="426"/>
        <w:jc w:val="both"/>
        <w:rPr>
          <w:iCs/>
        </w:rPr>
      </w:pPr>
      <w:r w:rsidRPr="00FD2C9D">
        <w:rPr>
          <w:iCs/>
        </w:rPr>
        <w:t xml:space="preserve">Při provádění stavby se musí brát v úvahu okolní prostředí. Je nutné dodržovat všechny předpisy a vyhlášky týkající se provádění staveb a ochrany životního prostředí a dále předpisy o bezpečnosti práce. V průběhu realizace budou vznikat běžné staveništní odpady, které budou odváženy na řízené skládky k tomu určené. Realizační firma nebo osoby angažované v realizaci stavby budou užívat mobilní WC. S veškerými odpady, které vzniknou při výstavbě a provozu objektu, bude nakládáno v souladu se zákonem č. 185/2001 Sb. O odpadech, jeho prováděcími předpisy a předpisy souvisejícími vyhláška MŽP č. </w:t>
      </w:r>
      <w:r w:rsidRPr="00FD2C9D">
        <w:t xml:space="preserve">93/2016 </w:t>
      </w:r>
      <w:r w:rsidRPr="00FD2C9D">
        <w:rPr>
          <w:iCs/>
        </w:rPr>
        <w:t>Sb. a č. 383/2001 Sb. Stavební suť a další odpady, které je možno recyklovat budou recyklovány u příslušné odborné firmy. Obaly stavebních materiálů budou odváženy na řízené skládky k tomu určené. Dopravní prostředky musí mít ložnou plochu zakrytu plachtou nebo musí být uzavřeny. Zároveň budou dopravní prostředky při odjezdu na veřejnou komunikaci očištěny. Skladovaný prašný materiál bude řádně zakryt a při manipulaci s ním bude pokud možno zkrápěn vodou, aby se zamezilo nadměrné prašnosti.</w:t>
      </w:r>
    </w:p>
    <w:p w:rsidR="00DB7F04" w:rsidRPr="00FD2C9D" w:rsidRDefault="00DB7F04" w:rsidP="00DB7F04">
      <w:pPr>
        <w:pStyle w:val="Odstavecseseznamem"/>
        <w:ind w:left="0" w:firstLine="426"/>
        <w:jc w:val="both"/>
        <w:rPr>
          <w:iCs/>
        </w:rPr>
      </w:pPr>
    </w:p>
    <w:p w:rsidR="00DB7F04" w:rsidRPr="00FD2C9D" w:rsidRDefault="00DB7F04" w:rsidP="00DB7F04">
      <w:pPr>
        <w:pStyle w:val="Odstavecseseznamem"/>
        <w:ind w:left="0" w:firstLine="426"/>
        <w:jc w:val="both"/>
      </w:pPr>
      <w:r w:rsidRPr="00FD2C9D">
        <w:rPr>
          <w:iCs/>
        </w:rPr>
        <w:t>Budou důsledně dodržovány podmínky odpovídající zájmům ochrany ŽP (viz. B.6).</w:t>
      </w:r>
    </w:p>
    <w:p w:rsidR="00DB7F04" w:rsidRPr="00FD2C9D" w:rsidRDefault="00DB7F04" w:rsidP="00DB7F04">
      <w:pPr>
        <w:pStyle w:val="l5"/>
        <w:spacing w:before="0" w:beforeAutospacing="0" w:after="0" w:afterAutospacing="0"/>
        <w:ind w:firstLine="426"/>
        <w:jc w:val="both"/>
      </w:pPr>
    </w:p>
    <w:p w:rsidR="00DB7F04" w:rsidRPr="000A19D4" w:rsidRDefault="00DB7F04" w:rsidP="00DB7F04">
      <w:pPr>
        <w:pStyle w:val="l5"/>
        <w:numPr>
          <w:ilvl w:val="0"/>
          <w:numId w:val="1"/>
        </w:numPr>
        <w:spacing w:before="0" w:beforeAutospacing="0" w:after="0" w:afterAutospacing="0"/>
        <w:ind w:left="425" w:hanging="425"/>
        <w:jc w:val="both"/>
        <w:rPr>
          <w:i/>
        </w:rPr>
      </w:pPr>
      <w:r w:rsidRPr="000A19D4">
        <w:rPr>
          <w:i/>
        </w:rPr>
        <w:t>Zásady bezpečnosti a ochrany zdraví při práci na staveništi</w:t>
      </w:r>
    </w:p>
    <w:p w:rsidR="00DB7F04" w:rsidRPr="00FD2C9D" w:rsidRDefault="00DB7F04" w:rsidP="00DB7F04">
      <w:pPr>
        <w:tabs>
          <w:tab w:val="left" w:pos="0"/>
        </w:tabs>
        <w:ind w:firstLine="426"/>
        <w:jc w:val="both"/>
        <w:rPr>
          <w:iCs/>
        </w:rPr>
      </w:pPr>
      <w:r w:rsidRPr="00FD2C9D">
        <w:rPr>
          <w:iCs/>
        </w:rPr>
        <w:t>Veškeré stavební práce musí být prováděny v souladu s platnými technologickými předpisy, bezpečnostními předpisy a ustanoveními ČSN. Při vlastní výstavbě budou dodržována zejména ustanovení NV 591/2006 Sb. o bližších minimálních požadavcích na BOZP na staveništích, NV 362/2005 Sb. o bližších požadavcích na BOZP na pracovištích s nebezpečím pádu z výšky nebo do hloubky, NV 101/2005 Sb. o podrobnějších požadavcích na pracoviště a pracovní prostředí, zákon 309/2006 Sb. o BOZP, NV 378/2001 Sb. kterým se stanoví bližší požadavky na bezpečný provoz a používání strojů, technických zařízení, přístrojů a nářadí, apod.</w:t>
      </w:r>
    </w:p>
    <w:p w:rsidR="00DB7F04" w:rsidRPr="00FD2C9D" w:rsidRDefault="00DB7F04" w:rsidP="00DB7F04">
      <w:pPr>
        <w:tabs>
          <w:tab w:val="left" w:pos="0"/>
        </w:tabs>
        <w:autoSpaceDE w:val="0"/>
        <w:autoSpaceDN w:val="0"/>
        <w:adjustRightInd w:val="0"/>
        <w:ind w:firstLine="426"/>
        <w:jc w:val="both"/>
        <w:rPr>
          <w:iCs/>
        </w:rPr>
      </w:pPr>
    </w:p>
    <w:p w:rsidR="00DB7F04" w:rsidRPr="00FD2C9D" w:rsidRDefault="00DB7F04" w:rsidP="00DB7F04">
      <w:pPr>
        <w:tabs>
          <w:tab w:val="left" w:pos="0"/>
        </w:tabs>
        <w:autoSpaceDE w:val="0"/>
        <w:autoSpaceDN w:val="0"/>
        <w:adjustRightInd w:val="0"/>
        <w:ind w:firstLine="426"/>
        <w:jc w:val="both"/>
        <w:rPr>
          <w:iCs/>
        </w:rPr>
      </w:pPr>
      <w:r w:rsidRPr="00FD2C9D">
        <w:rPr>
          <w:iCs/>
        </w:rPr>
        <w:t>Dále musí být obecně platné předpisy, normy pro použití stavebních materiálů a provádění stavebních prací a další případné dohodnuté podmínky ve smlouvě o dodávce stavebních prací tak, aby nedošlo k ohrožení práv a majetku a práce byly prováděny účelně a hospodárně. Při manipulaci se stroji a vozidly zajistí dodavatel dohled vyškolené osoby. Výkop realizovaný v zastavěné části a na veřejných prostranstvích, musí být zajištěn proti pádu do výkopu zábradlím. Svislé stěny výkopů prováděné ručně musí být zajištěny pažením, pokud je hloubka výkopu hlubší než 1,5 m. Vzniknou-li hlubší výkopy mimo vlastní staveniště (např. během napojování navrhované komunikace nebo během budování přípojek), dodavatel stavby je musí zabezpečit v souladu s příslušnými bezpečnostními předpisy. Pracující musí být vybaveni ochrannými pomůckami (ochranné přilby, vesty, rukavice, respirátory apod.), potřebným nářadím a proškoleni z bezpečnostních předpisů. Zařízení staveniště bude součástí uzavřeného areálu, který bude oplocen popř. jinak zajištěn. Veřejnost do bezprostřední blízkosti stavby nebude mít přístup. Všechny vstupy na staveniště musí být označeny bezpečnostními tabulkami a musí být uzamykatelné.</w:t>
      </w:r>
    </w:p>
    <w:p w:rsidR="00DB7F04" w:rsidRPr="00FD2C9D" w:rsidRDefault="00DB7F04" w:rsidP="00DB7F04">
      <w:pPr>
        <w:pStyle w:val="Zkladntext2"/>
        <w:tabs>
          <w:tab w:val="left" w:pos="0"/>
        </w:tabs>
        <w:ind w:firstLine="426"/>
        <w:jc w:val="both"/>
        <w:rPr>
          <w:iCs/>
          <w:szCs w:val="24"/>
        </w:rPr>
      </w:pPr>
    </w:p>
    <w:p w:rsidR="00DB7F04" w:rsidRPr="00FD2C9D" w:rsidRDefault="00DB7F04" w:rsidP="00DB7F04">
      <w:pPr>
        <w:pStyle w:val="Zkladntext2"/>
        <w:tabs>
          <w:tab w:val="left" w:pos="0"/>
        </w:tabs>
        <w:ind w:firstLine="426"/>
        <w:jc w:val="both"/>
        <w:rPr>
          <w:iCs/>
          <w:szCs w:val="24"/>
        </w:rPr>
      </w:pPr>
      <w:r w:rsidRPr="00FD2C9D">
        <w:rPr>
          <w:iCs/>
          <w:szCs w:val="24"/>
        </w:rPr>
        <w:t xml:space="preserve">Pro organizaci výstavby bude dodržena zásada regulace stavební činnosti s ohledem na minimální omezení provozu dané lokality a minimalizování vlivu na znečišťování okolního prostředí. </w:t>
      </w:r>
    </w:p>
    <w:p w:rsidR="00DB7F04" w:rsidRPr="00FD2C9D" w:rsidRDefault="00DB7F04" w:rsidP="00DB7F04">
      <w:pPr>
        <w:pStyle w:val="Zkladntext2"/>
        <w:tabs>
          <w:tab w:val="left" w:pos="0"/>
        </w:tabs>
        <w:ind w:firstLine="426"/>
        <w:jc w:val="both"/>
        <w:rPr>
          <w:iCs/>
          <w:szCs w:val="24"/>
        </w:rPr>
      </w:pPr>
    </w:p>
    <w:p w:rsidR="00DB7F04" w:rsidRPr="00FD2C9D" w:rsidRDefault="00DB7F04" w:rsidP="00DB7F04">
      <w:pPr>
        <w:pStyle w:val="Zkladntextodsazen3"/>
        <w:tabs>
          <w:tab w:val="left" w:pos="0"/>
        </w:tabs>
        <w:spacing w:after="0"/>
        <w:ind w:left="0" w:firstLine="426"/>
        <w:jc w:val="both"/>
        <w:rPr>
          <w:iCs/>
          <w:sz w:val="24"/>
          <w:szCs w:val="24"/>
        </w:rPr>
      </w:pPr>
      <w:r w:rsidRPr="00FD2C9D">
        <w:rPr>
          <w:iCs/>
          <w:sz w:val="24"/>
          <w:szCs w:val="24"/>
        </w:rPr>
        <w:t xml:space="preserve">Vzhledem k tomu, že předpokládaná doba trvání prací a činností nepřesáhne 30 pracovních dnů (ve kterých budou vykonávány práce a činnosti a bude na nich pracovat současně více než 20 fyzických osob po dobu delší než 1 pracovní den) a ani celkový plánovaný objem prací a činností během realizace díla nepřesáhne 500 pracovních dnů v přepočtu na jednu fyzickou osobu, nebude zadavatel stavby povinen doručit oznámení o zahájení prací oblastnímu inspektorátu práce. </w:t>
      </w:r>
    </w:p>
    <w:p w:rsidR="00DB7F04" w:rsidRPr="00FD2C9D" w:rsidRDefault="00DB7F04" w:rsidP="00DB7F04">
      <w:pPr>
        <w:pStyle w:val="Zkladntextodsazen3"/>
        <w:tabs>
          <w:tab w:val="left" w:pos="0"/>
        </w:tabs>
        <w:spacing w:after="0"/>
        <w:ind w:left="0" w:firstLine="426"/>
        <w:jc w:val="both"/>
        <w:rPr>
          <w:iCs/>
          <w:sz w:val="24"/>
          <w:szCs w:val="24"/>
        </w:rPr>
      </w:pPr>
    </w:p>
    <w:p w:rsidR="00DB7F04" w:rsidRPr="00FD2C9D" w:rsidRDefault="00DB7F04" w:rsidP="00DB7F04">
      <w:pPr>
        <w:pStyle w:val="Zkladntextodsazen3"/>
        <w:tabs>
          <w:tab w:val="left" w:pos="0"/>
        </w:tabs>
        <w:spacing w:after="0"/>
        <w:ind w:left="0" w:firstLine="426"/>
        <w:jc w:val="both"/>
        <w:rPr>
          <w:iCs/>
          <w:sz w:val="24"/>
          <w:szCs w:val="24"/>
        </w:rPr>
      </w:pPr>
      <w:r w:rsidRPr="00FD2C9D">
        <w:rPr>
          <w:iCs/>
          <w:sz w:val="24"/>
          <w:szCs w:val="24"/>
        </w:rPr>
        <w:t>Během výstavby nebudou vykonávány práce a činnosti vystavující fyzickou osobu zvýšenému ohrožení života nebo poškození zdraví, proto nebude nutné, aby byl před zahájením prací na staveništi zpracován plán bezpečnosti a ochrany zdraví.</w:t>
      </w:r>
    </w:p>
    <w:p w:rsidR="00DB7F04" w:rsidRPr="00FD2C9D" w:rsidRDefault="00DB7F04" w:rsidP="00DB7F04">
      <w:pPr>
        <w:pStyle w:val="Zkladntextodsazen3"/>
        <w:tabs>
          <w:tab w:val="left" w:pos="0"/>
          <w:tab w:val="left" w:pos="6345"/>
        </w:tabs>
        <w:spacing w:after="0"/>
        <w:ind w:left="0" w:firstLine="426"/>
        <w:jc w:val="both"/>
        <w:rPr>
          <w:bCs/>
          <w:iCs/>
          <w:sz w:val="24"/>
          <w:szCs w:val="24"/>
        </w:rPr>
      </w:pPr>
      <w:r w:rsidRPr="00FD2C9D">
        <w:rPr>
          <w:bCs/>
          <w:iCs/>
          <w:sz w:val="24"/>
          <w:szCs w:val="24"/>
        </w:rPr>
        <w:tab/>
      </w:r>
    </w:p>
    <w:p w:rsidR="00DB7F04" w:rsidRPr="00FD2C9D" w:rsidRDefault="00DB7F04" w:rsidP="00DB7F04">
      <w:pPr>
        <w:tabs>
          <w:tab w:val="left" w:pos="0"/>
        </w:tabs>
        <w:ind w:firstLine="426"/>
        <w:jc w:val="both"/>
        <w:rPr>
          <w:i/>
        </w:rPr>
      </w:pPr>
      <w:r w:rsidRPr="00FD2C9D">
        <w:rPr>
          <w:i/>
        </w:rPr>
        <w:t>Plán BOZP na staveništi v průběhu přípravy stavby:</w:t>
      </w:r>
    </w:p>
    <w:p w:rsidR="00DB7F04" w:rsidRPr="00FD2C9D" w:rsidRDefault="00DB7F04" w:rsidP="00DB7F04">
      <w:pPr>
        <w:numPr>
          <w:ilvl w:val="0"/>
          <w:numId w:val="13"/>
        </w:numPr>
        <w:tabs>
          <w:tab w:val="left" w:pos="709"/>
        </w:tabs>
        <w:ind w:left="709" w:hanging="283"/>
        <w:jc w:val="both"/>
      </w:pPr>
      <w:r w:rsidRPr="00FD2C9D">
        <w:t>Staveniště a zejména výkopy budou ohraničeny bezpečnostní páskou popř. budou oploceny</w:t>
      </w:r>
    </w:p>
    <w:p w:rsidR="00DB7F04" w:rsidRPr="00FD2C9D" w:rsidRDefault="00DB7F04" w:rsidP="00DB7F04">
      <w:pPr>
        <w:numPr>
          <w:ilvl w:val="0"/>
          <w:numId w:val="13"/>
        </w:numPr>
        <w:tabs>
          <w:tab w:val="left" w:pos="709"/>
        </w:tabs>
        <w:ind w:left="709" w:hanging="283"/>
        <w:jc w:val="both"/>
      </w:pPr>
      <w:r w:rsidRPr="00FD2C9D">
        <w:t>Zázemí pro vedení stavby a sociální zařízení pro účastníky výstavby bude v případě nutnosti umístěno v prostorách staveniště</w:t>
      </w:r>
    </w:p>
    <w:p w:rsidR="00DB7F04" w:rsidRPr="00FD2C9D" w:rsidRDefault="00DB7F04" w:rsidP="00DB7F04">
      <w:pPr>
        <w:numPr>
          <w:ilvl w:val="0"/>
          <w:numId w:val="13"/>
        </w:numPr>
        <w:tabs>
          <w:tab w:val="left" w:pos="709"/>
        </w:tabs>
        <w:ind w:left="709" w:hanging="283"/>
        <w:jc w:val="both"/>
      </w:pPr>
      <w:r w:rsidRPr="00FD2C9D">
        <w:t>Přístupová komunikace bude označena příslušnými bezpečnostními značkami (zákaz vstupu, vstup jen v ochranné přilbě atd. ve smyslu NV č. 11/2002 Sb., ve znění NV č. 405/2004 Sb.,)</w:t>
      </w:r>
    </w:p>
    <w:p w:rsidR="00DB7F04" w:rsidRPr="00FD2C9D" w:rsidRDefault="00DB7F04" w:rsidP="00DB7F04">
      <w:pPr>
        <w:numPr>
          <w:ilvl w:val="0"/>
          <w:numId w:val="13"/>
        </w:numPr>
        <w:tabs>
          <w:tab w:val="left" w:pos="709"/>
        </w:tabs>
        <w:ind w:left="709" w:hanging="283"/>
        <w:jc w:val="both"/>
      </w:pPr>
      <w:r w:rsidRPr="00FD2C9D">
        <w:t xml:space="preserve">Zhotovitel zabezpečí úklid příjezdové komunikace, pokud bude vyjíždějícími vozidly znečištěna a zabezpečí vybavení pracovníků výstražnými vestami. </w:t>
      </w:r>
    </w:p>
    <w:p w:rsidR="00DB7F04" w:rsidRPr="00FD2C9D" w:rsidRDefault="00DB7F04" w:rsidP="00DB7F04">
      <w:pPr>
        <w:numPr>
          <w:ilvl w:val="0"/>
          <w:numId w:val="13"/>
        </w:numPr>
        <w:tabs>
          <w:tab w:val="left" w:pos="709"/>
        </w:tabs>
        <w:ind w:left="709" w:hanging="283"/>
        <w:jc w:val="both"/>
      </w:pPr>
      <w:r w:rsidRPr="00FD2C9D">
        <w:t xml:space="preserve">Na staveništi nebudou skladovány pohonné hmoty, které by mohly kontaminovat půdu ropnými látkami. Na stavbě nebude likvidován žádný odpad. Zhotovitel zabezpečí likvidaci odpadu v souladu s platnou právní úpravou. </w:t>
      </w:r>
    </w:p>
    <w:p w:rsidR="00DB7F04" w:rsidRPr="00FD2C9D" w:rsidRDefault="00DB7F04" w:rsidP="00DB7F04">
      <w:pPr>
        <w:numPr>
          <w:ilvl w:val="0"/>
          <w:numId w:val="13"/>
        </w:numPr>
        <w:tabs>
          <w:tab w:val="left" w:pos="709"/>
        </w:tabs>
        <w:ind w:left="709" w:hanging="283"/>
        <w:jc w:val="both"/>
      </w:pPr>
      <w:r w:rsidRPr="00FD2C9D">
        <w:t xml:space="preserve">Zadavatel stavby zabezpečí proškolení svých pracovníků ve stávajících objektech o rizicích, které by v souvislosti se stavební činností mohly ohrozit jejich bezpečnost.  </w:t>
      </w:r>
    </w:p>
    <w:p w:rsidR="00DB7F04" w:rsidRPr="00FD2C9D" w:rsidRDefault="00DB7F04" w:rsidP="00DB7F04">
      <w:pPr>
        <w:tabs>
          <w:tab w:val="left" w:pos="0"/>
        </w:tabs>
        <w:ind w:firstLine="426"/>
        <w:jc w:val="both"/>
      </w:pPr>
    </w:p>
    <w:p w:rsidR="00DB7F04" w:rsidRPr="00FD2C9D" w:rsidRDefault="00DB7F04" w:rsidP="00DB7F04">
      <w:pPr>
        <w:tabs>
          <w:tab w:val="left" w:pos="0"/>
        </w:tabs>
        <w:ind w:firstLine="426"/>
        <w:jc w:val="both"/>
        <w:rPr>
          <w:i/>
        </w:rPr>
      </w:pPr>
      <w:r w:rsidRPr="00FD2C9D">
        <w:rPr>
          <w:i/>
        </w:rPr>
        <w:t>Zemní práce:</w:t>
      </w:r>
    </w:p>
    <w:p w:rsidR="00DB7F04" w:rsidRPr="00FD2C9D" w:rsidRDefault="00DB7F04" w:rsidP="00DB7F04">
      <w:pPr>
        <w:numPr>
          <w:ilvl w:val="1"/>
          <w:numId w:val="14"/>
        </w:numPr>
        <w:tabs>
          <w:tab w:val="left" w:pos="709"/>
        </w:tabs>
        <w:ind w:left="709" w:hanging="283"/>
        <w:jc w:val="both"/>
      </w:pPr>
      <w:r w:rsidRPr="00FD2C9D">
        <w:t>Na základě údajů uvedených v projektové dokumentaci musí být vytýčeny trasy technické infrastruktury, popřípadě jiné podzemní a nadzemní překážky nacházející se na staveništi.</w:t>
      </w:r>
    </w:p>
    <w:p w:rsidR="00DB7F04" w:rsidRPr="00FD2C9D" w:rsidRDefault="00DB7F04" w:rsidP="00DB7F04">
      <w:pPr>
        <w:numPr>
          <w:ilvl w:val="1"/>
          <w:numId w:val="14"/>
        </w:numPr>
        <w:tabs>
          <w:tab w:val="left" w:pos="709"/>
        </w:tabs>
        <w:ind w:left="709" w:hanging="283"/>
        <w:jc w:val="both"/>
      </w:pPr>
      <w:r w:rsidRPr="00FD2C9D">
        <w:t>Před zahájením zemních prací musí být určeno rozmístění stavebních výkopů a jam a jejich rozměry a určeny způsoby těžení zeminy, zajištění stěn výkopů proti sesutí, zejména druh pažení a sklony svahů výkopů, zabezpečení okolních staveb ohrožených prováděním zemních prací odpovídající třídám hornin ve výkopech a stanoven způsob a rozsah opatření k zabránění přítoku vody na staveniště.</w:t>
      </w:r>
    </w:p>
    <w:p w:rsidR="00DB7F04" w:rsidRPr="00FD2C9D" w:rsidRDefault="00DB7F04" w:rsidP="00DB7F04">
      <w:pPr>
        <w:numPr>
          <w:ilvl w:val="1"/>
          <w:numId w:val="14"/>
        </w:numPr>
        <w:tabs>
          <w:tab w:val="left" w:pos="709"/>
        </w:tabs>
        <w:ind w:left="709" w:hanging="283"/>
        <w:jc w:val="both"/>
      </w:pPr>
      <w:r w:rsidRPr="00FD2C9D">
        <w:t>Před zahájením zemních prací musí být na terénu vyznačeny polohově, popřípadě též výškově trasy technické infrastruktury, zejména podzemních vedení technického vybavení, podle zvláštního právního předpisu a jiných podzemních překážek.</w:t>
      </w:r>
    </w:p>
    <w:p w:rsidR="00DB7F04" w:rsidRPr="00FD2C9D" w:rsidRDefault="00DB7F04" w:rsidP="00DB7F04">
      <w:pPr>
        <w:numPr>
          <w:ilvl w:val="1"/>
          <w:numId w:val="14"/>
        </w:numPr>
        <w:tabs>
          <w:tab w:val="left" w:pos="709"/>
        </w:tabs>
        <w:ind w:left="709" w:hanging="283"/>
        <w:jc w:val="both"/>
      </w:pPr>
      <w:r w:rsidRPr="00FD2C9D">
        <w:t>S druhy vedení technického vybavení, jejich trasami, popřípadě hloubkou uložení na staveništi, s jejich ochrannými pásmy a podmínkami provádění zemních prací v těchto pásmech musí být před zahájením prací prokazatelně seznámeny obsluhy strojů a ostatní fyzické osoby, které budou zemní práce provádět.</w:t>
      </w:r>
    </w:p>
    <w:p w:rsidR="00DB7F04" w:rsidRPr="00FD2C9D" w:rsidRDefault="00DB7F04" w:rsidP="00DB7F04">
      <w:pPr>
        <w:numPr>
          <w:ilvl w:val="1"/>
          <w:numId w:val="14"/>
        </w:numPr>
        <w:tabs>
          <w:tab w:val="left" w:pos="709"/>
        </w:tabs>
        <w:ind w:left="709" w:hanging="283"/>
        <w:jc w:val="both"/>
        <w:rPr>
          <w:iCs/>
        </w:rPr>
      </w:pPr>
      <w:r w:rsidRPr="00FD2C9D">
        <w:t>Při odstraňování poruch při haváriích, při jednoduchých ručních pracích určí fyzická osoba pověřená zhotovitelem před zahájením prací způsob zajištění technické infrastruktury a opatření k zajištění bezpečnosti práce.</w:t>
      </w:r>
    </w:p>
    <w:p w:rsidR="00DB7F04" w:rsidRPr="00FD2C9D" w:rsidRDefault="00DB7F04" w:rsidP="00DB7F04">
      <w:pPr>
        <w:numPr>
          <w:ilvl w:val="1"/>
          <w:numId w:val="14"/>
        </w:numPr>
        <w:tabs>
          <w:tab w:val="left" w:pos="709"/>
        </w:tabs>
        <w:ind w:left="709" w:hanging="283"/>
        <w:jc w:val="both"/>
      </w:pPr>
      <w:r w:rsidRPr="00FD2C9D">
        <w:t>Výkopy v zastavěném území, na veřejných prostranstvích a v uzavřených objektech, kde probíhají současně i jiné činnosti, musí být zakryty, nebo u okraje, kde hrozí nebezpečí pádu fyzických osob do výkopu, zajištěny zábradlím podle zvláštního právního předpisu přičemž prostor mezi horní tyčí a zarážkou u podlahy je nutno zajistit proti propadnutí osob způsobem odpovídajícím místním a provozním podmínkám bez ohledu na hloubku výkopu. Ve vzdálenosti větší než 1,5m od hrany výkopu lze zajištění provést vhodnou zábranou zamezující přístupu osob do prostoru ohroženého pádem do hloubky. Za vhodnou zábranu se považuje zábradlí, u něhož nemusí být dodrženy požadavky na pevnost ani na zajištění prostoru pod horní tyčí proti propadnutí, přenosné dílcové zábradlí, bezpečnostní značení označující riziko pádu osob upevněné ve výšce horní tyče zábradlí, překážka nejméně 0,6 m vysoká nebo zemina z výkopu, uložená v sypkém stavu do výše nejméně 0,9 m. Zábradlí a zábrany smí být přerušeny pouze v místech přechodů nebo přejezdů. Pokud výkop tvoří překážku na veřejně přístupné komunikaci pro pěší, musí být zajištěn vždy zábradlím podle věty první, přičemž zarážka u podlahy slouží zároveň jako zarážka pro slepeckou hůl.</w:t>
      </w:r>
    </w:p>
    <w:p w:rsidR="00DB7F04" w:rsidRPr="00FD2C9D" w:rsidRDefault="00DB7F04" w:rsidP="00DB7F04">
      <w:pPr>
        <w:numPr>
          <w:ilvl w:val="1"/>
          <w:numId w:val="14"/>
        </w:numPr>
        <w:tabs>
          <w:tab w:val="left" w:pos="709"/>
        </w:tabs>
        <w:ind w:left="709" w:hanging="283"/>
        <w:jc w:val="both"/>
      </w:pPr>
      <w:r w:rsidRPr="00FD2C9D">
        <w:t>Na veřejných prostranstvích a veřejně přístupných komunikacích musí být přes výkopy zřízeny přechody nebo přejezdy, kapacitně odpovídající danému provozu, dostatečně únosné a bezpečné. Přechody o šířce nejméně 1,5 m musí být opatřeny zábradlím včetně zarážky pro slepeckou hůl na obou stranách.</w:t>
      </w:r>
    </w:p>
    <w:p w:rsidR="00DB7F04" w:rsidRPr="00FD2C9D" w:rsidRDefault="00DB7F04" w:rsidP="00DB7F04">
      <w:pPr>
        <w:numPr>
          <w:ilvl w:val="1"/>
          <w:numId w:val="14"/>
        </w:numPr>
        <w:tabs>
          <w:tab w:val="left" w:pos="709"/>
        </w:tabs>
        <w:ind w:left="709" w:hanging="283"/>
        <w:jc w:val="both"/>
      </w:pPr>
      <w:r w:rsidRPr="00FD2C9D">
        <w:t>Na staveništi, kde je zamezen vstup nepovolaným osobám, musí být proti pádu fyzických osob do hloubky zajištěny okraje výkopů v těch místech, kde se vnější okraj dopravní komunikace přibližuje k okraji výkopu na vzdálenost menší než 1,5 m. Přechod o šířce nejméně 0,75 m musí být zřízen přes výkop hlubší než 0,5m; nepřesahuje-li hloubka výkopu 1,5 m, musí být přechod opatřen zábradlím alespoň po jedné straně, v ostatních případech po obou stranách.</w:t>
      </w:r>
    </w:p>
    <w:p w:rsidR="00DB7F04" w:rsidRPr="00FD2C9D" w:rsidRDefault="00DB7F04" w:rsidP="00DB7F04">
      <w:pPr>
        <w:numPr>
          <w:ilvl w:val="1"/>
          <w:numId w:val="14"/>
        </w:numPr>
        <w:tabs>
          <w:tab w:val="left" w:pos="709"/>
        </w:tabs>
        <w:ind w:left="709" w:hanging="283"/>
        <w:jc w:val="both"/>
      </w:pPr>
      <w:r w:rsidRPr="00FD2C9D">
        <w:t>Okraje výkopu nesmí být zatěžovány do vzdálenosti 0,5 m od hrany výkopu.  Povrch terénu v pásu od okraje výkopu nebo jámy až po hranici smykového klínu stanovenou v projektové dokumentaci, ohrožený usmýknutím, nesmí být zatěžován zejména stavebním provozem, stavbami zařízení staveniště, stroji nebo materiálem, s výjimkou případů, kdy stabilita stěny výkopu je zabezpečena způsobem stanoveným v projektové dokumentaci.</w:t>
      </w:r>
    </w:p>
    <w:p w:rsidR="00DB7F04" w:rsidRPr="00FD2C9D" w:rsidRDefault="00DB7F04" w:rsidP="00DB7F04">
      <w:pPr>
        <w:numPr>
          <w:ilvl w:val="1"/>
          <w:numId w:val="14"/>
        </w:numPr>
        <w:tabs>
          <w:tab w:val="left" w:pos="709"/>
        </w:tabs>
        <w:ind w:left="709" w:hanging="283"/>
        <w:jc w:val="both"/>
        <w:rPr>
          <w:iCs/>
        </w:rPr>
      </w:pPr>
      <w:r w:rsidRPr="00FD2C9D">
        <w:t>Pro fyzické osoby pracující ve výkopech musí být zřízen bezpečný sestup a výstup pomocí žebříků, schodů nebo šikmých ramp. Povrch šikmých ramp o sklonu větším než 1:5 musí být upraven proti uklouznutí náležitě upevněnými příčnými lištami nebo zarážkami.</w:t>
      </w:r>
    </w:p>
    <w:p w:rsidR="00DB7F04" w:rsidRPr="00FD2C9D" w:rsidRDefault="00DB7F04" w:rsidP="00DB7F04">
      <w:pPr>
        <w:numPr>
          <w:ilvl w:val="1"/>
          <w:numId w:val="14"/>
        </w:numPr>
        <w:tabs>
          <w:tab w:val="left" w:pos="709"/>
        </w:tabs>
        <w:ind w:left="709" w:hanging="283"/>
        <w:jc w:val="both"/>
      </w:pPr>
      <w:r w:rsidRPr="00FD2C9D">
        <w:t>Prováděním výkopových prací nesmí být ohrožena stabilita jiných staveb a jejich částí. Jestliže při provádění zemních prací dojde k nepředvídanému ohrožení stability okolních staveb anebo k porušení některých jejich částí, musí být zhotovitelem neprodleně přijata opatření k zajištění jejich stability.</w:t>
      </w:r>
    </w:p>
    <w:p w:rsidR="00DB7F04" w:rsidRPr="00FD2C9D" w:rsidRDefault="00DB7F04" w:rsidP="00DB7F04">
      <w:pPr>
        <w:numPr>
          <w:ilvl w:val="1"/>
          <w:numId w:val="14"/>
        </w:numPr>
        <w:tabs>
          <w:tab w:val="left" w:pos="709"/>
        </w:tabs>
        <w:ind w:left="709" w:hanging="283"/>
        <w:jc w:val="both"/>
      </w:pPr>
      <w:r w:rsidRPr="00FD2C9D">
        <w:t>Před prvním vstupem fyzických osob do výkopu nebo po přerušení práce delším než 24 hodin prohlédne zhotovitel nebo osoba jím pověřená stav stěn výkopu, pažení a přístupů; hrozí-li ve výkopu nebezpečí výskytu nebezpečných par nebo plynů, zajistí měření jejich koncentrace.</w:t>
      </w:r>
    </w:p>
    <w:p w:rsidR="00DB7F04" w:rsidRPr="00FD2C9D" w:rsidRDefault="00DB7F04" w:rsidP="00DB7F04">
      <w:pPr>
        <w:numPr>
          <w:ilvl w:val="1"/>
          <w:numId w:val="14"/>
        </w:numPr>
        <w:tabs>
          <w:tab w:val="left" w:pos="709"/>
        </w:tabs>
        <w:ind w:left="709" w:hanging="283"/>
        <w:jc w:val="both"/>
      </w:pPr>
      <w:r w:rsidRPr="00FD2C9D">
        <w:t>V ochranných pásmech vedení, popřípadě staveb nebo zařízení technického vybavení, lze provádět výkopové práce pouze při dodržení podmínek stanovených jejich vlastníky nebo provozovateli podle zvláštního právního předpisu. Zhotovitel přijme, v souladu s těmito podmínkami, nezbytná opatření zabraňující nebezpečnému přiblížení fyzických osob nebo strojů k těmto vedením, popřípadě stavbám nebo zařízením.</w:t>
      </w:r>
    </w:p>
    <w:p w:rsidR="00DB7F04" w:rsidRPr="00FD2C9D" w:rsidRDefault="00DB7F04" w:rsidP="00DB7F04">
      <w:pPr>
        <w:numPr>
          <w:ilvl w:val="1"/>
          <w:numId w:val="14"/>
        </w:numPr>
        <w:tabs>
          <w:tab w:val="left" w:pos="709"/>
        </w:tabs>
        <w:ind w:left="709" w:hanging="283"/>
        <w:jc w:val="both"/>
      </w:pPr>
      <w:r w:rsidRPr="00FD2C9D">
        <w:t>Použití strojů nebo pneumatického a elektrického nářadí v blízkosti podzemních vedení, popřípadě staveb nebo zařízení technického vybavení, projedná zhotovitel s provozovatelem, popřípadě vlastníkem vedení, pokud podmínky použití těchto strojů a nářadí nejsou obsaženy v podmínkách podle třetího bodu.</w:t>
      </w:r>
    </w:p>
    <w:p w:rsidR="00DB7F04" w:rsidRPr="00FD2C9D" w:rsidRDefault="00DB7F04" w:rsidP="00DB7F04">
      <w:pPr>
        <w:numPr>
          <w:ilvl w:val="1"/>
          <w:numId w:val="14"/>
        </w:numPr>
        <w:tabs>
          <w:tab w:val="left" w:pos="709"/>
        </w:tabs>
        <w:ind w:left="709" w:hanging="283"/>
        <w:jc w:val="both"/>
      </w:pPr>
      <w:r w:rsidRPr="00FD2C9D">
        <w:t>Zhotovitel při provádění výkopových prací, při nichž jsou dotčena podzemní vedení technického vybavení, dodržuje zejména tato opatření:</w:t>
      </w:r>
    </w:p>
    <w:p w:rsidR="00DB7F04" w:rsidRPr="00FD2C9D" w:rsidRDefault="00DB7F04" w:rsidP="00DB7F04">
      <w:pPr>
        <w:numPr>
          <w:ilvl w:val="1"/>
          <w:numId w:val="14"/>
        </w:numPr>
        <w:tabs>
          <w:tab w:val="left" w:pos="709"/>
        </w:tabs>
        <w:ind w:left="709" w:hanging="283"/>
        <w:jc w:val="both"/>
      </w:pPr>
      <w:r w:rsidRPr="00FD2C9D">
        <w:t>vedení, která mohou být prováděním výkopových prací ohrožena, jsou náležitě zajištěna,</w:t>
      </w:r>
    </w:p>
    <w:p w:rsidR="00DB7F04" w:rsidRPr="00FD2C9D" w:rsidRDefault="00DB7F04" w:rsidP="00DB7F04">
      <w:pPr>
        <w:numPr>
          <w:ilvl w:val="1"/>
          <w:numId w:val="14"/>
        </w:numPr>
        <w:tabs>
          <w:tab w:val="left" w:pos="709"/>
        </w:tabs>
        <w:ind w:left="709" w:hanging="283"/>
        <w:jc w:val="both"/>
      </w:pPr>
      <w:r w:rsidRPr="00FD2C9D">
        <w:t>obnažené potrubní vedení ve stěně výkopu je ihned zajišťováno proti průhybu, vybočení nebo rozpojení.</w:t>
      </w:r>
    </w:p>
    <w:p w:rsidR="00DB7F04" w:rsidRPr="00FD2C9D" w:rsidRDefault="00DB7F04" w:rsidP="00DB7F04">
      <w:pPr>
        <w:numPr>
          <w:ilvl w:val="1"/>
          <w:numId w:val="14"/>
        </w:numPr>
        <w:tabs>
          <w:tab w:val="left" w:pos="709"/>
        </w:tabs>
        <w:ind w:left="709" w:hanging="283"/>
        <w:jc w:val="both"/>
      </w:pPr>
      <w:r w:rsidRPr="00FD2C9D">
        <w:t>Při provádění výkopových prací se nikdo nesmí zdržovat v ohroženém prostoru, zejména při souběžném strojním a ručním provádění výkopových prací, při ručním začišťování výkopu nebo při přepravě materiálu do výkopu a z výkopu.  Není-li v průvodní dokumentaci stroje stanoveno jinak, je prostor ohrožený činností stroje vymezen maximálním dosahem jeho pracovního zařízení zvětšeným o 2 m.</w:t>
      </w:r>
    </w:p>
    <w:p w:rsidR="00DB7F04" w:rsidRPr="00FD2C9D" w:rsidRDefault="00DB7F04" w:rsidP="00DB7F04">
      <w:pPr>
        <w:numPr>
          <w:ilvl w:val="1"/>
          <w:numId w:val="14"/>
        </w:numPr>
        <w:tabs>
          <w:tab w:val="left" w:pos="709"/>
        </w:tabs>
        <w:ind w:left="709" w:hanging="283"/>
        <w:jc w:val="both"/>
      </w:pPr>
      <w:r w:rsidRPr="00FD2C9D">
        <w:t>Nemá-li obsluha stroje při souběžném strojním a ručním provádění výkopových prací na jednom pracovním záběru dostatečný výhled na všechna místa ohroženého prostoru, nepokračuje v práci se strojem.</w:t>
      </w:r>
    </w:p>
    <w:p w:rsidR="00DB7F04" w:rsidRPr="00FD2C9D" w:rsidRDefault="00DB7F04" w:rsidP="00DB7F04">
      <w:pPr>
        <w:numPr>
          <w:ilvl w:val="1"/>
          <w:numId w:val="14"/>
        </w:numPr>
        <w:tabs>
          <w:tab w:val="left" w:pos="709"/>
        </w:tabs>
        <w:ind w:left="709" w:hanging="283"/>
        <w:jc w:val="both"/>
      </w:pPr>
      <w:r w:rsidRPr="00FD2C9D">
        <w:t>Při ručním provádění výkopových prací musí být fyzické osoby při práci rozmístěny tak, aby se vzájemně neohrožovaly.</w:t>
      </w:r>
    </w:p>
    <w:p w:rsidR="00DB7F04" w:rsidRPr="00FD2C9D" w:rsidRDefault="00DB7F04" w:rsidP="00DB7F04">
      <w:pPr>
        <w:numPr>
          <w:ilvl w:val="1"/>
          <w:numId w:val="14"/>
        </w:numPr>
        <w:tabs>
          <w:tab w:val="left" w:pos="709"/>
        </w:tabs>
        <w:ind w:left="709" w:hanging="283"/>
        <w:jc w:val="both"/>
      </w:pPr>
      <w:r w:rsidRPr="00FD2C9D">
        <w:t>Větší balvany, zbytky stavebních konstrukcí nebo nesoudržné materiály ve stěnách výkopů, které by mohly svým tlakem uvolnit zeminu, musí být neprodleně zajištěny proti uvolnění nebo odstraněny. Nahromaděná zemina, spadlý materiál a nežádoucí překážky musí být z výkopu odstraňovány bez zbytečného odkladu.</w:t>
      </w:r>
    </w:p>
    <w:p w:rsidR="00DB7F04" w:rsidRPr="00FD2C9D" w:rsidRDefault="00DB7F04" w:rsidP="00DB7F04">
      <w:pPr>
        <w:numPr>
          <w:ilvl w:val="1"/>
          <w:numId w:val="14"/>
        </w:numPr>
        <w:tabs>
          <w:tab w:val="left" w:pos="709"/>
        </w:tabs>
        <w:ind w:left="709" w:hanging="283"/>
        <w:jc w:val="both"/>
      </w:pPr>
      <w:r w:rsidRPr="00FD2C9D">
        <w:t>Při zjištění nebezpečných předmětů, munice nebo výbušniny musí být práce ve výkopu přerušena až do doby odstranění nebo zajištění těchto předmětů.</w:t>
      </w:r>
    </w:p>
    <w:p w:rsidR="00DB7F04" w:rsidRPr="00FD2C9D" w:rsidRDefault="00DB7F04" w:rsidP="00DB7F04">
      <w:pPr>
        <w:numPr>
          <w:ilvl w:val="1"/>
          <w:numId w:val="14"/>
        </w:numPr>
        <w:tabs>
          <w:tab w:val="left" w:pos="709"/>
        </w:tabs>
        <w:ind w:left="709" w:hanging="283"/>
        <w:jc w:val="both"/>
      </w:pPr>
      <w:r w:rsidRPr="00FD2C9D">
        <w:t>Po dobu přerušení výkopových prací zhotovitel zajišťuje pravidelnou odbornou kontrolu a nezbytnou údržbu zábran, popřípadě zábradlí, pažení, lávek, přechodů, přejezdů, bezpečnostních značek, značení a signálů, popřípadě dalších zařízení zajišťujících bezpečnost fyzických osob u výkopů.</w:t>
      </w:r>
    </w:p>
    <w:p w:rsidR="00DB7F04" w:rsidRPr="00FD2C9D" w:rsidRDefault="00DB7F04" w:rsidP="00DB7F04">
      <w:pPr>
        <w:numPr>
          <w:ilvl w:val="1"/>
          <w:numId w:val="14"/>
        </w:numPr>
        <w:tabs>
          <w:tab w:val="left" w:pos="709"/>
        </w:tabs>
        <w:ind w:left="709" w:hanging="283"/>
        <w:jc w:val="both"/>
      </w:pPr>
      <w:r w:rsidRPr="00FD2C9D">
        <w:t>Mechanické zhutňování zeminy pomocí válců, pěchů nebo jiných zhutňovacích prostředků musí být prováděno tak, aby nedošlo k ohrožení stability stěn výkopů ani sousedních staveb.</w:t>
      </w:r>
    </w:p>
    <w:p w:rsidR="00DB7F04" w:rsidRPr="00FD2C9D" w:rsidRDefault="00DB7F04" w:rsidP="00DB7F04">
      <w:pPr>
        <w:numPr>
          <w:ilvl w:val="1"/>
          <w:numId w:val="14"/>
        </w:numPr>
        <w:tabs>
          <w:tab w:val="left" w:pos="709"/>
        </w:tabs>
        <w:ind w:left="709" w:hanging="283"/>
        <w:jc w:val="both"/>
        <w:rPr>
          <w:iCs/>
        </w:rPr>
      </w:pPr>
      <w:r w:rsidRPr="00FD2C9D">
        <w:t>Na odlehlých pracovištích, kde není zajištěn dohled, nesmí být výkopové práce od hloubky 1,3 m prováděny osamoceně.</w:t>
      </w:r>
    </w:p>
    <w:p w:rsidR="00DB7F04" w:rsidRPr="00FD2C9D" w:rsidRDefault="00DB7F04" w:rsidP="00DB7F04">
      <w:pPr>
        <w:tabs>
          <w:tab w:val="left" w:pos="0"/>
        </w:tabs>
        <w:ind w:firstLine="426"/>
        <w:jc w:val="both"/>
        <w:rPr>
          <w:iCs/>
        </w:rPr>
      </w:pPr>
    </w:p>
    <w:p w:rsidR="00DB7F04" w:rsidRPr="00FD2C9D" w:rsidRDefault="00DB7F04" w:rsidP="00DB7F04">
      <w:pPr>
        <w:tabs>
          <w:tab w:val="left" w:pos="0"/>
        </w:tabs>
        <w:ind w:firstLine="426"/>
        <w:jc w:val="both"/>
        <w:rPr>
          <w:i/>
          <w:iCs/>
        </w:rPr>
      </w:pPr>
      <w:r w:rsidRPr="00FD2C9D">
        <w:rPr>
          <w:i/>
        </w:rPr>
        <w:t>Manipulace s materiálem:</w:t>
      </w:r>
    </w:p>
    <w:p w:rsidR="00DB7F04" w:rsidRPr="00FD2C9D" w:rsidRDefault="00DB7F04" w:rsidP="00DB7F04">
      <w:pPr>
        <w:pStyle w:val="Zkladntext"/>
        <w:numPr>
          <w:ilvl w:val="0"/>
          <w:numId w:val="13"/>
        </w:numPr>
        <w:tabs>
          <w:tab w:val="left" w:pos="709"/>
        </w:tabs>
        <w:spacing w:after="0"/>
        <w:ind w:left="709" w:hanging="283"/>
        <w:jc w:val="both"/>
      </w:pPr>
      <w:r w:rsidRPr="00FD2C9D">
        <w:t>Plochy určené ke skladování materiálu určí projektant v dodavatelské dokumentaci tak, aby byly v co nejvyšší míře vyloučeny možnosti úrazu při manipulaci s materiálem. Současně musí být materiál skladován takovým způsobem, aby byla zajištěna možnost průjezdu hasičských vozidel a vozidel lékařské služby.</w:t>
      </w:r>
    </w:p>
    <w:p w:rsidR="00DB7F04" w:rsidRPr="00FD2C9D" w:rsidRDefault="00DB7F04" w:rsidP="00DB7F04">
      <w:pPr>
        <w:pStyle w:val="Zkladntext"/>
        <w:numPr>
          <w:ilvl w:val="0"/>
          <w:numId w:val="13"/>
        </w:numPr>
        <w:tabs>
          <w:tab w:val="left" w:pos="709"/>
        </w:tabs>
        <w:spacing w:after="0"/>
        <w:ind w:left="709" w:hanging="283"/>
        <w:jc w:val="both"/>
      </w:pPr>
      <w:r w:rsidRPr="00FD2C9D">
        <w:t xml:space="preserve">Plochy, skladiště nebo i jednotlivá místa k uskladnění materiálu nesmí být v prostorách v blízkosti elektrického vedení, trvale ohrožovaných dopravou břemen do výšky, horizontální dopravou atd. </w:t>
      </w:r>
    </w:p>
    <w:p w:rsidR="00DB7F04" w:rsidRPr="00FD2C9D" w:rsidRDefault="00DB7F04" w:rsidP="00DB7F04">
      <w:pPr>
        <w:numPr>
          <w:ilvl w:val="0"/>
          <w:numId w:val="13"/>
        </w:numPr>
        <w:tabs>
          <w:tab w:val="left" w:pos="709"/>
        </w:tabs>
        <w:ind w:left="709" w:hanging="283"/>
        <w:jc w:val="both"/>
        <w:rPr>
          <w:iCs/>
        </w:rPr>
      </w:pPr>
      <w:r w:rsidRPr="00FD2C9D">
        <w:t>Venkovní plochy, na které se ukládá materiál, musí být odvodněny, upraveny popř. zpevněny tak, aby se materiál dal bezpečně skladovat a snadno odebírat.</w:t>
      </w:r>
    </w:p>
    <w:p w:rsidR="00DB7F04" w:rsidRPr="00FD2C9D" w:rsidRDefault="00DB7F04" w:rsidP="00DB7F04">
      <w:pPr>
        <w:tabs>
          <w:tab w:val="left" w:pos="0"/>
        </w:tabs>
        <w:ind w:firstLine="426"/>
        <w:jc w:val="both"/>
        <w:rPr>
          <w:iCs/>
        </w:rPr>
      </w:pPr>
    </w:p>
    <w:p w:rsidR="00DB7F04" w:rsidRPr="00FD2C9D" w:rsidRDefault="00DB7F04" w:rsidP="00DB7F04">
      <w:pPr>
        <w:tabs>
          <w:tab w:val="left" w:pos="0"/>
        </w:tabs>
        <w:ind w:firstLine="426"/>
        <w:jc w:val="both"/>
        <w:rPr>
          <w:i/>
        </w:rPr>
      </w:pPr>
      <w:r w:rsidRPr="00FD2C9D">
        <w:rPr>
          <w:i/>
        </w:rPr>
        <w:t>OOPP:</w:t>
      </w:r>
    </w:p>
    <w:p w:rsidR="00DB7F04" w:rsidRPr="00FD2C9D" w:rsidRDefault="00DB7F04" w:rsidP="00DB7F04">
      <w:pPr>
        <w:pStyle w:val="Zkladntext"/>
        <w:numPr>
          <w:ilvl w:val="0"/>
          <w:numId w:val="13"/>
        </w:numPr>
        <w:tabs>
          <w:tab w:val="left" w:pos="709"/>
        </w:tabs>
        <w:spacing w:after="0"/>
        <w:ind w:left="709" w:hanging="283"/>
        <w:jc w:val="both"/>
      </w:pPr>
      <w:r w:rsidRPr="00FD2C9D">
        <w:t>Dodavatel odpovídá, že všichni jeho pracovníci a osoby zdržující se s jeho souhlasem na stavbě budou vybaveni výstražnou vestou s vysokou viditelností a příslušnými OOPP podle rizika práce na příslušném pracovišti.</w:t>
      </w:r>
    </w:p>
    <w:p w:rsidR="00DB7F04" w:rsidRPr="00FD2C9D" w:rsidRDefault="00DB7F04" w:rsidP="00DB7F04">
      <w:pPr>
        <w:numPr>
          <w:ilvl w:val="0"/>
          <w:numId w:val="13"/>
        </w:numPr>
        <w:tabs>
          <w:tab w:val="left" w:pos="709"/>
        </w:tabs>
        <w:ind w:left="709" w:hanging="283"/>
        <w:jc w:val="both"/>
      </w:pPr>
      <w:r w:rsidRPr="00FD2C9D">
        <w:t>Jedná se o minimální seznam následujících prací a činností ve vazbě na OOPP hlavy, nohou, zraku, sluchu, dýchacích orgánů, těla, paží, rukou atd.</w:t>
      </w:r>
    </w:p>
    <w:p w:rsidR="00DB7F04" w:rsidRPr="00FD2C9D" w:rsidRDefault="00DB7F04" w:rsidP="00DB7F04">
      <w:pPr>
        <w:numPr>
          <w:ilvl w:val="0"/>
          <w:numId w:val="13"/>
        </w:numPr>
        <w:tabs>
          <w:tab w:val="left" w:pos="709"/>
        </w:tabs>
        <w:ind w:left="709" w:hanging="283"/>
        <w:jc w:val="both"/>
        <w:rPr>
          <w:iCs/>
          <w:u w:val="single"/>
        </w:rPr>
      </w:pPr>
      <w:r w:rsidRPr="00FD2C9D">
        <w:t>Dodavatel odpovídá, že veškeré nářadí a spotřebiče používané na stavbě splňují bezpečnostní kritéria podle příslušných technických norem a mají předepsané revizní zkoušky. Pracovníci, kteří jsou určeni k práci s ručním nářadím musí být prokazatelně seznámeni s obsluhou tohoto nářadí. Veškeré neodborné zásahy do konstrukce a elektrické instalace ručního nářadí jsou zakázány. Vlastní nářadí a pomůcky lze používat pouze se souhlasem stavbyvedoucího a za předpokladu, že vlastní nářadí a pomůcky splňují veškeré bezpečnostní požadavky.</w:t>
      </w:r>
    </w:p>
    <w:p w:rsidR="00DB7F04" w:rsidRPr="00FD2C9D" w:rsidRDefault="00DB7F04" w:rsidP="00DB7F04">
      <w:pPr>
        <w:tabs>
          <w:tab w:val="left" w:pos="0"/>
        </w:tabs>
        <w:ind w:firstLine="426"/>
        <w:jc w:val="both"/>
        <w:rPr>
          <w:iCs/>
          <w:u w:val="single"/>
        </w:rPr>
      </w:pPr>
    </w:p>
    <w:p w:rsidR="00DB7F04" w:rsidRPr="00FD2C9D" w:rsidRDefault="00DB7F04" w:rsidP="00DB7F04">
      <w:pPr>
        <w:tabs>
          <w:tab w:val="left" w:pos="0"/>
        </w:tabs>
        <w:ind w:firstLine="426"/>
        <w:jc w:val="both"/>
        <w:rPr>
          <w:bCs/>
          <w:i/>
          <w:iCs/>
        </w:rPr>
      </w:pPr>
      <w:r w:rsidRPr="00FD2C9D">
        <w:rPr>
          <w:bCs/>
          <w:i/>
          <w:iCs/>
        </w:rPr>
        <w:t>Životní prostředí:</w:t>
      </w:r>
    </w:p>
    <w:p w:rsidR="00DB7F04" w:rsidRPr="00FD2C9D" w:rsidRDefault="00DB7F04" w:rsidP="00DB7F04">
      <w:pPr>
        <w:pStyle w:val="Zkladntext"/>
        <w:numPr>
          <w:ilvl w:val="0"/>
          <w:numId w:val="13"/>
        </w:numPr>
        <w:tabs>
          <w:tab w:val="left" w:pos="709"/>
        </w:tabs>
        <w:spacing w:after="0"/>
        <w:ind w:left="709" w:hanging="283"/>
        <w:jc w:val="both"/>
      </w:pPr>
      <w:r w:rsidRPr="00FD2C9D">
        <w:t>Dodavatel stavby odpovídá, že stavební práce budou prováděny způsobem, který neohrozí životní prostředí. Veškerý odpadový materiál, který vzniká v průběhu realizace stavby, se shromažďuje na určeném místě. Dodavatel odpovídá za průběžnou likvidaci odpadu v souladu s příslušnými předpisy a technickými normami.</w:t>
      </w:r>
    </w:p>
    <w:p w:rsidR="00DB7F04" w:rsidRPr="00FD2C9D" w:rsidRDefault="00DB7F04" w:rsidP="00DB7F04">
      <w:pPr>
        <w:pStyle w:val="Zkladntext"/>
        <w:numPr>
          <w:ilvl w:val="0"/>
          <w:numId w:val="13"/>
        </w:numPr>
        <w:tabs>
          <w:tab w:val="left" w:pos="709"/>
        </w:tabs>
        <w:spacing w:after="0"/>
        <w:ind w:left="709" w:hanging="283"/>
        <w:jc w:val="both"/>
      </w:pPr>
      <w:r w:rsidRPr="00FD2C9D">
        <w:t>Odpovědný pracovník stanoví místa parkování stavebních strojů na stavbě a zabezpečí způsob parkování stavebních strojů takovým způsobem, aby bylo zamezeno kontaminaci půdy únikem provozních náplní stavebních strojů a parkovaných vozidel.</w:t>
      </w:r>
    </w:p>
    <w:p w:rsidR="00DB7F04" w:rsidRPr="00FD2C9D" w:rsidRDefault="00DB7F04" w:rsidP="00DB7F04">
      <w:pPr>
        <w:pStyle w:val="Zkladntext"/>
        <w:numPr>
          <w:ilvl w:val="0"/>
          <w:numId w:val="13"/>
        </w:numPr>
        <w:tabs>
          <w:tab w:val="left" w:pos="709"/>
        </w:tabs>
        <w:spacing w:after="0"/>
        <w:ind w:left="709" w:hanging="283"/>
        <w:jc w:val="both"/>
      </w:pPr>
      <w:r w:rsidRPr="00FD2C9D">
        <w:t xml:space="preserve">Na vyhrazeném místě, které je upraveno k zachycení případného úniku ropných produktů lze skladovat provozní náplně stavebních strojů, které umožní jejich práci po dobu dvou dnů.  </w:t>
      </w:r>
    </w:p>
    <w:p w:rsidR="00DB7F04" w:rsidRPr="00FD2C9D" w:rsidRDefault="00DB7F04" w:rsidP="00DB7F04">
      <w:pPr>
        <w:numPr>
          <w:ilvl w:val="0"/>
          <w:numId w:val="13"/>
        </w:numPr>
        <w:tabs>
          <w:tab w:val="left" w:pos="709"/>
        </w:tabs>
        <w:ind w:left="709" w:hanging="283"/>
        <w:jc w:val="both"/>
        <w:rPr>
          <w:bCs/>
          <w:iCs/>
          <w:u w:val="single"/>
        </w:rPr>
      </w:pPr>
      <w:r w:rsidRPr="00FD2C9D">
        <w:t>Na stavbě je zakázáno likvidovat odpad spalováním, zavážením do výkopů atd.</w:t>
      </w:r>
    </w:p>
    <w:p w:rsidR="00DB7F04" w:rsidRPr="00FD2C9D" w:rsidRDefault="00DB7F04" w:rsidP="00DB7F04">
      <w:pPr>
        <w:tabs>
          <w:tab w:val="left" w:pos="709"/>
        </w:tabs>
        <w:ind w:left="709" w:hanging="283"/>
        <w:jc w:val="both"/>
        <w:rPr>
          <w:bCs/>
          <w:iCs/>
          <w:u w:val="single"/>
        </w:rPr>
      </w:pPr>
    </w:p>
    <w:p w:rsidR="00DB7F04" w:rsidRPr="00FD2C9D" w:rsidRDefault="00DB7F04" w:rsidP="00DB7F04">
      <w:pPr>
        <w:pStyle w:val="Import6"/>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0"/>
        </w:tabs>
        <w:ind w:firstLine="426"/>
        <w:jc w:val="both"/>
        <w:rPr>
          <w:rFonts w:ascii="Times New Roman" w:hAnsi="Times New Roman"/>
          <w:i/>
          <w:szCs w:val="24"/>
          <w:u w:val="none"/>
        </w:rPr>
      </w:pPr>
      <w:r w:rsidRPr="00FD2C9D">
        <w:rPr>
          <w:rFonts w:ascii="Times New Roman" w:hAnsi="Times New Roman"/>
          <w:i/>
          <w:szCs w:val="24"/>
          <w:u w:val="none"/>
        </w:rPr>
        <w:t>Související předpisy:</w:t>
      </w:r>
    </w:p>
    <w:p w:rsidR="00DB7F04" w:rsidRPr="00FD2C9D" w:rsidRDefault="00DB7F04" w:rsidP="00DB7F04">
      <w:pPr>
        <w:numPr>
          <w:ilvl w:val="0"/>
          <w:numId w:val="13"/>
        </w:numPr>
        <w:tabs>
          <w:tab w:val="left" w:pos="-2552"/>
          <w:tab w:val="left" w:pos="709"/>
        </w:tabs>
        <w:ind w:left="709" w:hanging="283"/>
        <w:jc w:val="both"/>
      </w:pPr>
      <w:r w:rsidRPr="00FD2C9D">
        <w:t>Směrnice Rady  92/57/EHS ze dne 24. června 1992 o minimálních požadavcích na bezpečnost a ochranu zdraví na dočasných nebo přechodných staveništích (osmá samostatná směrnice ve smyslu čl. 16 odst. 1 směrnice 89/391/EHS),</w:t>
      </w:r>
    </w:p>
    <w:p w:rsidR="00DB7F04" w:rsidRPr="00FD2C9D" w:rsidRDefault="00DB7F04" w:rsidP="00DB7F04">
      <w:pPr>
        <w:numPr>
          <w:ilvl w:val="0"/>
          <w:numId w:val="13"/>
        </w:numPr>
        <w:tabs>
          <w:tab w:val="left" w:pos="-2552"/>
          <w:tab w:val="left" w:pos="709"/>
        </w:tabs>
        <w:ind w:left="709" w:hanging="283"/>
        <w:jc w:val="both"/>
      </w:pPr>
      <w:r w:rsidRPr="00FD2C9D">
        <w:t>Zákon č. 262/2006 Sb., zákoník práce,</w:t>
      </w:r>
    </w:p>
    <w:p w:rsidR="00DB7F04" w:rsidRPr="00FD2C9D" w:rsidRDefault="00DB7F04" w:rsidP="00DB7F04">
      <w:pPr>
        <w:numPr>
          <w:ilvl w:val="0"/>
          <w:numId w:val="13"/>
        </w:numPr>
        <w:tabs>
          <w:tab w:val="left" w:pos="-2552"/>
          <w:tab w:val="left" w:pos="709"/>
        </w:tabs>
        <w:ind w:left="709" w:hanging="283"/>
        <w:jc w:val="both"/>
      </w:pPr>
      <w:r w:rsidRPr="00FD2C9D">
        <w:t>Zákon č. 309/2006 Sb., o zajištění dalších podmínek bezpečnosti a ochrany zdraví při práci,</w:t>
      </w:r>
    </w:p>
    <w:p w:rsidR="00DB7F04" w:rsidRPr="00FD2C9D" w:rsidRDefault="00DB7F04" w:rsidP="00DB7F04">
      <w:pPr>
        <w:numPr>
          <w:ilvl w:val="0"/>
          <w:numId w:val="13"/>
        </w:numPr>
        <w:tabs>
          <w:tab w:val="left" w:pos="-2552"/>
          <w:tab w:val="left" w:pos="709"/>
        </w:tabs>
        <w:ind w:left="709" w:hanging="283"/>
        <w:jc w:val="both"/>
      </w:pPr>
      <w:r w:rsidRPr="00FD2C9D">
        <w:t>Nařízení vlády č. 591/2006 Sb., o bližších minimálních požadavcích na BOZP na staveništích,</w:t>
      </w:r>
    </w:p>
    <w:p w:rsidR="00DB7F04" w:rsidRPr="00FD2C9D" w:rsidRDefault="00DB7F04" w:rsidP="00DB7F04">
      <w:pPr>
        <w:numPr>
          <w:ilvl w:val="0"/>
          <w:numId w:val="13"/>
        </w:numPr>
        <w:tabs>
          <w:tab w:val="left" w:pos="-2552"/>
          <w:tab w:val="left" w:pos="709"/>
        </w:tabs>
        <w:ind w:left="709" w:hanging="283"/>
        <w:jc w:val="both"/>
      </w:pPr>
      <w:r w:rsidRPr="00FD2C9D">
        <w:t>Nařízení vlády č.  101/2005  Sb., o podrobnějších požadavcích na pracoviště a pracovní prostředí,</w:t>
      </w:r>
    </w:p>
    <w:p w:rsidR="00DB7F04" w:rsidRPr="00FD2C9D" w:rsidRDefault="00DB7F04" w:rsidP="00DB7F04">
      <w:pPr>
        <w:numPr>
          <w:ilvl w:val="0"/>
          <w:numId w:val="13"/>
        </w:numPr>
        <w:tabs>
          <w:tab w:val="left" w:pos="-2552"/>
          <w:tab w:val="left" w:pos="709"/>
        </w:tabs>
        <w:ind w:left="709" w:hanging="283"/>
        <w:jc w:val="both"/>
      </w:pPr>
      <w:r w:rsidRPr="00FD2C9D">
        <w:t>Zákon č. 183/2006 Sb., o územním plánování a stavebním řádu (stavební zákon),</w:t>
      </w:r>
    </w:p>
    <w:p w:rsidR="00DB7F04" w:rsidRPr="00FD2C9D" w:rsidRDefault="00DB7F04" w:rsidP="00DB7F04">
      <w:pPr>
        <w:numPr>
          <w:ilvl w:val="0"/>
          <w:numId w:val="13"/>
        </w:numPr>
        <w:tabs>
          <w:tab w:val="left" w:pos="-2552"/>
          <w:tab w:val="left" w:pos="709"/>
        </w:tabs>
        <w:ind w:left="709" w:hanging="283"/>
        <w:jc w:val="both"/>
      </w:pPr>
      <w:r w:rsidRPr="00FD2C9D">
        <w:t>Vyhláška č.  137/1998  Sb., o obecných technických požadavcích na výstavbu.</w:t>
      </w:r>
    </w:p>
    <w:p w:rsidR="00DB7F04" w:rsidRPr="00FD2C9D" w:rsidRDefault="00DB7F04" w:rsidP="00DB7F04">
      <w:pPr>
        <w:numPr>
          <w:ilvl w:val="0"/>
          <w:numId w:val="13"/>
        </w:numPr>
        <w:tabs>
          <w:tab w:val="left" w:pos="-2552"/>
          <w:tab w:val="left" w:pos="709"/>
        </w:tabs>
        <w:ind w:left="709" w:hanging="283"/>
        <w:jc w:val="both"/>
      </w:pPr>
      <w:r w:rsidRPr="00FD2C9D">
        <w:t xml:space="preserve">Nařízení vlády č. 361/2007 Sb., kterým se stanoví podmínky ochrany zdraví při práci, </w:t>
      </w:r>
    </w:p>
    <w:p w:rsidR="00DB7F04" w:rsidRPr="00FD2C9D" w:rsidRDefault="00DB7F04" w:rsidP="00DB7F04">
      <w:pPr>
        <w:numPr>
          <w:ilvl w:val="0"/>
          <w:numId w:val="13"/>
        </w:numPr>
        <w:tabs>
          <w:tab w:val="left" w:pos="-2552"/>
          <w:tab w:val="left" w:pos="709"/>
        </w:tabs>
        <w:ind w:left="709" w:hanging="283"/>
        <w:jc w:val="both"/>
      </w:pPr>
      <w:r w:rsidRPr="00FD2C9D">
        <w:t>Nařízení vlády č. 378/2001 Sb., kterým se stanoví bližší požadavky na bezpečný provoz a používání strojů, technických zařízení, přístrojů a nářadí.</w:t>
      </w:r>
    </w:p>
    <w:p w:rsidR="00DB7F04" w:rsidRPr="00FD2C9D" w:rsidRDefault="00DB7F04" w:rsidP="00DB7F04">
      <w:pPr>
        <w:numPr>
          <w:ilvl w:val="0"/>
          <w:numId w:val="13"/>
        </w:numPr>
        <w:tabs>
          <w:tab w:val="left" w:pos="-2552"/>
          <w:tab w:val="left" w:pos="709"/>
        </w:tabs>
        <w:ind w:left="709" w:hanging="283"/>
        <w:jc w:val="both"/>
      </w:pPr>
      <w:r w:rsidRPr="00FD2C9D">
        <w:t>Nařízení vlády č. 11/2002 Sb., kterým se stanoví vzhled a umístění bezpečnostních značek a zavedení signálů, ve znění nařízení vlády č. 405/2004 Sb.</w:t>
      </w:r>
    </w:p>
    <w:p w:rsidR="00DB7F04" w:rsidRPr="00FD2C9D" w:rsidRDefault="00DB7F04" w:rsidP="00DB7F04">
      <w:pPr>
        <w:numPr>
          <w:ilvl w:val="0"/>
          <w:numId w:val="13"/>
        </w:numPr>
        <w:tabs>
          <w:tab w:val="left" w:pos="-2552"/>
          <w:tab w:val="left" w:pos="709"/>
        </w:tabs>
        <w:ind w:left="709" w:hanging="283"/>
        <w:jc w:val="both"/>
      </w:pPr>
      <w:r w:rsidRPr="00FD2C9D">
        <w:t>Zákon č.  258/2000  Sb., o ochraně veřejného zdraví a o změně některých souvisejících zákonů, v platném znění</w:t>
      </w:r>
    </w:p>
    <w:p w:rsidR="00DB7F04" w:rsidRPr="00FD2C9D" w:rsidRDefault="00DB7F04" w:rsidP="00DB7F04">
      <w:pPr>
        <w:numPr>
          <w:ilvl w:val="0"/>
          <w:numId w:val="13"/>
        </w:numPr>
        <w:tabs>
          <w:tab w:val="left" w:pos="-2552"/>
          <w:tab w:val="left" w:pos="709"/>
        </w:tabs>
        <w:ind w:left="709" w:hanging="283"/>
        <w:jc w:val="both"/>
      </w:pPr>
      <w:r w:rsidRPr="00FD2C9D">
        <w:t>Zákon č.  361/2000  Sb., o provozu na pozemních komunikacích a o změnách některých zákonů (zákon o silničním provozu), v platném znění</w:t>
      </w:r>
    </w:p>
    <w:p w:rsidR="00DB7F04" w:rsidRPr="00FD2C9D" w:rsidRDefault="00DB7F04" w:rsidP="00DB7F04">
      <w:pPr>
        <w:numPr>
          <w:ilvl w:val="0"/>
          <w:numId w:val="13"/>
        </w:numPr>
        <w:tabs>
          <w:tab w:val="left" w:pos="-2552"/>
          <w:tab w:val="left" w:pos="709"/>
        </w:tabs>
        <w:ind w:left="709" w:hanging="283"/>
        <w:jc w:val="both"/>
      </w:pPr>
      <w:r w:rsidRPr="00FD2C9D">
        <w:t>Nařízení vlády č. 168/2002 Sb., kterým se stanoví způsob organizace práce a pracovních postupů, které je zaměstnavatel povinen zajistit při provozování dopravy dopravními prostředky.</w:t>
      </w:r>
    </w:p>
    <w:p w:rsidR="00DB7F04" w:rsidRPr="00FD2C9D" w:rsidRDefault="00DB7F04" w:rsidP="00DB7F04">
      <w:pPr>
        <w:numPr>
          <w:ilvl w:val="0"/>
          <w:numId w:val="13"/>
        </w:numPr>
        <w:tabs>
          <w:tab w:val="left" w:pos="-2552"/>
          <w:tab w:val="left" w:pos="709"/>
        </w:tabs>
        <w:ind w:left="709" w:hanging="283"/>
        <w:jc w:val="both"/>
      </w:pPr>
      <w:r w:rsidRPr="00FD2C9D">
        <w:t>Zákon č. 185/2001 Sb., o odpadech a o změně některých dalších zákonů, v platném znění</w:t>
      </w:r>
    </w:p>
    <w:p w:rsidR="00DB7F04" w:rsidRPr="00FD2C9D" w:rsidRDefault="00DB7F04" w:rsidP="00DB7F04">
      <w:pPr>
        <w:numPr>
          <w:ilvl w:val="0"/>
          <w:numId w:val="13"/>
        </w:numPr>
        <w:tabs>
          <w:tab w:val="left" w:pos="-2552"/>
          <w:tab w:val="left" w:pos="709"/>
        </w:tabs>
        <w:ind w:left="709" w:hanging="283"/>
        <w:jc w:val="both"/>
      </w:pPr>
      <w:r w:rsidRPr="00FD2C9D">
        <w:t>Zákon č. 254/2001 Sb., o vodách a o změně některých zákonů (vodní zákon), v platném znění</w:t>
      </w:r>
    </w:p>
    <w:p w:rsidR="00DB7F04" w:rsidRPr="00FD2C9D" w:rsidRDefault="00DB7F04" w:rsidP="00DB7F04">
      <w:pPr>
        <w:numPr>
          <w:ilvl w:val="0"/>
          <w:numId w:val="13"/>
        </w:numPr>
        <w:tabs>
          <w:tab w:val="left" w:pos="-2552"/>
          <w:tab w:val="left" w:pos="709"/>
        </w:tabs>
        <w:ind w:left="709" w:hanging="283"/>
        <w:jc w:val="both"/>
      </w:pPr>
      <w:r w:rsidRPr="00FD2C9D">
        <w:t>Nařízení vlády č. 406/2004 Sb., o bližších požadavcích na zajištění bezpečnosti a ochrany zdraví při práci v prostředí s nebezpečím výbuchu.</w:t>
      </w:r>
    </w:p>
    <w:p w:rsidR="00DB7F04" w:rsidRPr="00FD2C9D" w:rsidRDefault="00DB7F04" w:rsidP="00DB7F04">
      <w:pPr>
        <w:numPr>
          <w:ilvl w:val="0"/>
          <w:numId w:val="13"/>
        </w:numPr>
        <w:tabs>
          <w:tab w:val="left" w:pos="-2552"/>
          <w:tab w:val="left" w:pos="709"/>
        </w:tabs>
        <w:ind w:left="709" w:hanging="283"/>
        <w:jc w:val="both"/>
      </w:pPr>
      <w:r w:rsidRPr="00FD2C9D">
        <w:t>Nařízení vlády č. 148/2006 Sb., o ochraně zdraví před nepříznivými účinky hluku a vibrací,</w:t>
      </w:r>
    </w:p>
    <w:p w:rsidR="00DB7F04" w:rsidRPr="00FD2C9D" w:rsidRDefault="00DB7F04" w:rsidP="00DB7F04">
      <w:pPr>
        <w:numPr>
          <w:ilvl w:val="0"/>
          <w:numId w:val="13"/>
        </w:numPr>
        <w:tabs>
          <w:tab w:val="left" w:pos="-2552"/>
          <w:tab w:val="left" w:pos="709"/>
        </w:tabs>
        <w:ind w:left="709" w:hanging="283"/>
        <w:jc w:val="both"/>
      </w:pPr>
      <w:r w:rsidRPr="00FD2C9D">
        <w:t>Nařízení vlády č. 495/2001 Sb., OOPP,</w:t>
      </w:r>
    </w:p>
    <w:p w:rsidR="00DB7F04" w:rsidRPr="00FD2C9D" w:rsidRDefault="00DB7F04" w:rsidP="00DB7F04">
      <w:pPr>
        <w:numPr>
          <w:ilvl w:val="0"/>
          <w:numId w:val="13"/>
        </w:numPr>
        <w:tabs>
          <w:tab w:val="left" w:pos="-2552"/>
          <w:tab w:val="left" w:pos="709"/>
        </w:tabs>
        <w:ind w:left="709" w:hanging="283"/>
        <w:jc w:val="both"/>
      </w:pPr>
      <w:r w:rsidRPr="00FD2C9D">
        <w:t>Nařízení vlády č. 494/2001 Sb., evidence, hlášení pracovních úrazů</w:t>
      </w:r>
    </w:p>
    <w:p w:rsidR="00DB7F04" w:rsidRPr="00FD2C9D" w:rsidRDefault="00DB7F04" w:rsidP="00DB7F04">
      <w:pPr>
        <w:numPr>
          <w:ilvl w:val="0"/>
          <w:numId w:val="13"/>
        </w:numPr>
        <w:tabs>
          <w:tab w:val="left" w:pos="-2552"/>
          <w:tab w:val="left" w:pos="709"/>
        </w:tabs>
        <w:ind w:left="709" w:hanging="283"/>
        <w:jc w:val="both"/>
      </w:pPr>
      <w:r w:rsidRPr="00FD2C9D">
        <w:t>Vyhláška č. 398/2009 Sb., o obecných technických požadavcích zabezpečujících bezbariérové užívání staveb</w:t>
      </w:r>
    </w:p>
    <w:p w:rsidR="00DB7F04" w:rsidRPr="00FD2C9D" w:rsidRDefault="00DB7F04" w:rsidP="00DB7F04">
      <w:pPr>
        <w:tabs>
          <w:tab w:val="left" w:pos="0"/>
        </w:tabs>
        <w:ind w:firstLine="426"/>
        <w:jc w:val="both"/>
        <w:rPr>
          <w:iCs/>
        </w:rPr>
      </w:pPr>
    </w:p>
    <w:p w:rsidR="00DB7F04" w:rsidRPr="00FD2C9D" w:rsidRDefault="00DB7F04" w:rsidP="00DB7F04">
      <w:pPr>
        <w:tabs>
          <w:tab w:val="left" w:pos="0"/>
        </w:tabs>
        <w:ind w:firstLine="426"/>
        <w:jc w:val="both"/>
        <w:rPr>
          <w:rStyle w:val="st"/>
        </w:rPr>
      </w:pPr>
      <w:r w:rsidRPr="00FD2C9D">
        <w:t xml:space="preserve">Dle zákona 309/2006 Sb., </w:t>
      </w:r>
      <w:r w:rsidRPr="00FD2C9D">
        <w:rPr>
          <w:rStyle w:val="st"/>
        </w:rPr>
        <w:t xml:space="preserve">§ 14 – 15 </w:t>
      </w:r>
      <w:r w:rsidRPr="00FD2C9D">
        <w:rPr>
          <w:rStyle w:val="st"/>
          <w:b/>
        </w:rPr>
        <w:t>není na stavbě potřeba koordinátora</w:t>
      </w:r>
      <w:r w:rsidRPr="00FD2C9D">
        <w:rPr>
          <w:rStyle w:val="st"/>
        </w:rPr>
        <w:t>, jelikož stavbu nebude provádět více dodavatelů najednou, stavba se nebude provádět z velkých dílců.</w:t>
      </w:r>
    </w:p>
    <w:p w:rsidR="00DB7F04" w:rsidRPr="00CF67D6" w:rsidRDefault="00DB7F04" w:rsidP="00DB7F04">
      <w:pPr>
        <w:pStyle w:val="l5"/>
        <w:spacing w:before="0" w:beforeAutospacing="0" w:after="0" w:afterAutospacing="0"/>
        <w:ind w:firstLine="426"/>
        <w:jc w:val="both"/>
      </w:pPr>
    </w:p>
    <w:p w:rsidR="00DB7F04" w:rsidRPr="00CF67D6" w:rsidRDefault="00DB7F04" w:rsidP="00DB7F04">
      <w:pPr>
        <w:pStyle w:val="l5"/>
        <w:numPr>
          <w:ilvl w:val="0"/>
          <w:numId w:val="1"/>
        </w:numPr>
        <w:spacing w:before="0" w:beforeAutospacing="0" w:after="0" w:afterAutospacing="0"/>
        <w:ind w:left="425" w:hanging="425"/>
        <w:jc w:val="both"/>
        <w:rPr>
          <w:i/>
        </w:rPr>
      </w:pPr>
      <w:r w:rsidRPr="00CF67D6">
        <w:rPr>
          <w:i/>
        </w:rPr>
        <w:t>Úpravy pro bezbariérové užívání výstavbou dotčených staveb</w:t>
      </w:r>
    </w:p>
    <w:p w:rsidR="00DB7F04" w:rsidRPr="00CF67D6" w:rsidRDefault="00DB7F04" w:rsidP="00DB7F04">
      <w:pPr>
        <w:pStyle w:val="l5"/>
        <w:spacing w:before="0" w:beforeAutospacing="0" w:after="0" w:afterAutospacing="0"/>
        <w:ind w:firstLine="426"/>
        <w:jc w:val="both"/>
        <w:rPr>
          <w:iCs/>
        </w:rPr>
      </w:pPr>
      <w:r w:rsidRPr="00CF67D6">
        <w:rPr>
          <w:iCs/>
        </w:rPr>
        <w:t>Objekt tohoto typu nepodléhá podmínkám stanoveným ve vyhl. MMR 398/2009 Sb. o obecných technických požadavcích zabezpečujících bezbariérové užívání staveb</w:t>
      </w:r>
    </w:p>
    <w:p w:rsidR="00DB7F04" w:rsidRPr="00CF67D6" w:rsidRDefault="00DB7F04" w:rsidP="00DB7F04">
      <w:pPr>
        <w:pStyle w:val="l5"/>
        <w:spacing w:before="0" w:beforeAutospacing="0" w:after="0" w:afterAutospacing="0"/>
        <w:ind w:firstLine="426"/>
        <w:jc w:val="both"/>
      </w:pPr>
    </w:p>
    <w:p w:rsidR="00DB7F04" w:rsidRPr="00CF67D6" w:rsidRDefault="00DB7F04" w:rsidP="00DB7F04">
      <w:pPr>
        <w:pStyle w:val="l5"/>
        <w:numPr>
          <w:ilvl w:val="0"/>
          <w:numId w:val="1"/>
        </w:numPr>
        <w:spacing w:before="0" w:beforeAutospacing="0" w:after="0" w:afterAutospacing="0"/>
        <w:ind w:left="425" w:hanging="425"/>
        <w:jc w:val="both"/>
        <w:rPr>
          <w:i/>
        </w:rPr>
      </w:pPr>
      <w:r w:rsidRPr="00CF67D6">
        <w:rPr>
          <w:i/>
        </w:rPr>
        <w:t>Zásady pro dopravní inženýrská opatření</w:t>
      </w:r>
    </w:p>
    <w:p w:rsidR="00DB7F04" w:rsidRPr="00FD2C9D" w:rsidRDefault="00DB7F04" w:rsidP="00DB7F04">
      <w:pPr>
        <w:pStyle w:val="l5"/>
        <w:spacing w:before="0" w:beforeAutospacing="0" w:after="0" w:afterAutospacing="0"/>
        <w:ind w:firstLine="426"/>
        <w:jc w:val="both"/>
      </w:pPr>
      <w:r w:rsidRPr="00CF67D6">
        <w:rPr>
          <w:iCs/>
        </w:rPr>
        <w:t>Při zásobování staveniště bude respektován</w:t>
      </w:r>
      <w:r w:rsidRPr="00FD2C9D">
        <w:rPr>
          <w:iCs/>
        </w:rPr>
        <w:t xml:space="preserve"> provoz na obecní cestě dopravy a pohyb chodců. Stavbou nebudou vznikat zvláštní dopravně inženýrská opatření.</w:t>
      </w:r>
    </w:p>
    <w:p w:rsidR="00DB7F04" w:rsidRPr="00CF67D6" w:rsidRDefault="00DB7F04" w:rsidP="00DB7F04">
      <w:pPr>
        <w:pStyle w:val="l5"/>
        <w:spacing w:before="0" w:beforeAutospacing="0" w:after="0" w:afterAutospacing="0"/>
        <w:ind w:firstLine="426"/>
        <w:jc w:val="both"/>
      </w:pPr>
    </w:p>
    <w:p w:rsidR="00DB7F04" w:rsidRPr="00CF67D6" w:rsidRDefault="00DB7F04" w:rsidP="00DB7F04">
      <w:pPr>
        <w:pStyle w:val="l5"/>
        <w:numPr>
          <w:ilvl w:val="0"/>
          <w:numId w:val="1"/>
        </w:numPr>
        <w:spacing w:before="0" w:beforeAutospacing="0" w:after="0" w:afterAutospacing="0"/>
        <w:ind w:left="425" w:hanging="425"/>
        <w:jc w:val="both"/>
        <w:rPr>
          <w:i/>
        </w:rPr>
      </w:pPr>
      <w:r w:rsidRPr="00CF67D6">
        <w:rPr>
          <w:i/>
        </w:rPr>
        <w:t>Stanovení speciálních podmínek pro provádění stavby - provádění stavby za provozu, opatření proti účinkům vnějšího prostředí při výstavbě apod.</w:t>
      </w:r>
    </w:p>
    <w:p w:rsidR="00DB7F04" w:rsidRPr="00CF67D6" w:rsidRDefault="00DB7F04" w:rsidP="00DB7F04">
      <w:pPr>
        <w:pStyle w:val="Odstavecseseznamem"/>
        <w:ind w:left="0" w:firstLine="426"/>
        <w:jc w:val="both"/>
      </w:pPr>
      <w:r w:rsidRPr="00CF67D6">
        <w:rPr>
          <w:iCs/>
        </w:rPr>
        <w:t>Speciální podmínky pro provádění stavby nejsou.</w:t>
      </w:r>
    </w:p>
    <w:p w:rsidR="00DB7F04" w:rsidRPr="00CF67D6" w:rsidRDefault="00DB7F04" w:rsidP="00DB7F04">
      <w:pPr>
        <w:pStyle w:val="l5"/>
        <w:spacing w:before="0" w:beforeAutospacing="0" w:after="0" w:afterAutospacing="0"/>
        <w:jc w:val="both"/>
      </w:pPr>
    </w:p>
    <w:p w:rsidR="00DB7F04" w:rsidRPr="00CF67D6" w:rsidRDefault="00DB7F04" w:rsidP="00DB7F04">
      <w:pPr>
        <w:pStyle w:val="l5"/>
        <w:numPr>
          <w:ilvl w:val="0"/>
          <w:numId w:val="1"/>
        </w:numPr>
        <w:spacing w:before="0" w:beforeAutospacing="0" w:after="0" w:afterAutospacing="0"/>
        <w:ind w:left="426" w:hanging="426"/>
        <w:rPr>
          <w:i/>
        </w:rPr>
      </w:pPr>
      <w:r w:rsidRPr="00CF67D6">
        <w:rPr>
          <w:i/>
        </w:rPr>
        <w:t>Postup výstavby, rozhodující dílčí termíny</w:t>
      </w:r>
    </w:p>
    <w:p w:rsidR="00DB7F04" w:rsidRPr="00CF67D6" w:rsidRDefault="00DB7F04" w:rsidP="00DB7F04">
      <w:pPr>
        <w:shd w:val="clear" w:color="auto" w:fill="FFFFFF"/>
        <w:tabs>
          <w:tab w:val="left" w:pos="426"/>
        </w:tabs>
        <w:ind w:firstLine="426"/>
        <w:jc w:val="both"/>
        <w:rPr>
          <w:bCs/>
        </w:rPr>
      </w:pPr>
      <w:r w:rsidRPr="00CF67D6">
        <w:t xml:space="preserve">Provádění stavby nemá věcnou ani časovou vazbu na provádění žádných okolních staveb. </w:t>
      </w:r>
    </w:p>
    <w:p w:rsidR="00DB7F04" w:rsidRPr="00CF67D6" w:rsidRDefault="00DB7F04" w:rsidP="00DB7F04">
      <w:pPr>
        <w:pStyle w:val="l5"/>
        <w:spacing w:before="0" w:beforeAutospacing="0" w:after="0" w:afterAutospacing="0"/>
        <w:ind w:firstLine="426"/>
        <w:jc w:val="both"/>
      </w:pPr>
      <w:r w:rsidRPr="00CF67D6">
        <w:rPr>
          <w:bCs/>
        </w:rPr>
        <w:t>Př</w:t>
      </w:r>
      <w:r w:rsidR="00CF082D">
        <w:rPr>
          <w:bCs/>
        </w:rPr>
        <w:t>edpokládané zahájení výstavby 10/2022</w:t>
      </w:r>
      <w:r w:rsidRPr="00CF67D6">
        <w:rPr>
          <w:bCs/>
        </w:rPr>
        <w:t xml:space="preserve">. </w:t>
      </w:r>
      <w:r w:rsidRPr="00CF67D6">
        <w:t>Předpokládaná lhůta výstavby 48 měsíců</w:t>
      </w:r>
      <w:r w:rsidR="00CF082D">
        <w:t xml:space="preserve"> (do 10/2026</w:t>
      </w:r>
      <w:r w:rsidRPr="00CF67D6">
        <w:t>).</w:t>
      </w:r>
    </w:p>
    <w:p w:rsidR="00DB7F04" w:rsidRPr="00CF67D6" w:rsidRDefault="00DB7F04" w:rsidP="00DB7F04">
      <w:pPr>
        <w:pStyle w:val="l5"/>
        <w:spacing w:before="0" w:beforeAutospacing="0" w:after="0" w:afterAutospacing="0"/>
        <w:ind w:firstLine="426"/>
      </w:pPr>
    </w:p>
    <w:p w:rsidR="00DB7F04" w:rsidRPr="00CF67D6" w:rsidRDefault="00DB7F04" w:rsidP="00DB7F04">
      <w:pPr>
        <w:jc w:val="both"/>
        <w:rPr>
          <w:b/>
          <w:u w:val="single"/>
        </w:rPr>
      </w:pPr>
      <w:r w:rsidRPr="00CF67D6">
        <w:rPr>
          <w:b/>
          <w:u w:val="single"/>
        </w:rPr>
        <w:t>B.9 Celkové vodohospodářské řešení</w:t>
      </w:r>
    </w:p>
    <w:p w:rsidR="00DB7F04" w:rsidRPr="00CF67D6" w:rsidRDefault="00DB7F04" w:rsidP="00DB7F04">
      <w:pPr>
        <w:ind w:firstLine="426"/>
        <w:jc w:val="both"/>
      </w:pPr>
      <w:r w:rsidRPr="00CF67D6">
        <w:t>Dešťové vody budou</w:t>
      </w:r>
      <w:r w:rsidR="009F02E0">
        <w:t xml:space="preserve"> likvidovány přirozeným vsakem na pozemku investora</w:t>
      </w:r>
      <w:r w:rsidRPr="00CF67D6">
        <w:t>.</w:t>
      </w:r>
    </w:p>
    <w:p w:rsidR="00DB7F04" w:rsidRPr="00CF67D6" w:rsidRDefault="00DB7F04" w:rsidP="00DB7F04">
      <w:pPr>
        <w:ind w:firstLine="426"/>
        <w:jc w:val="both"/>
      </w:pPr>
      <w:r w:rsidRPr="00CF67D6">
        <w:t>Stavba nebude napojena na vodovod a nebude řešena likvidace splaškových vod, jeli</w:t>
      </w:r>
      <w:r>
        <w:t>ko</w:t>
      </w:r>
      <w:r w:rsidR="009F02E0">
        <w:t>ž ve stavbě pozorovatelny</w:t>
      </w:r>
      <w:r w:rsidRPr="00CF67D6">
        <w:t xml:space="preserve"> nevznikají.</w:t>
      </w:r>
    </w:p>
    <w:p w:rsidR="006D7BB7" w:rsidRDefault="006D7BB7"/>
    <w:sectPr w:rsidR="006D7BB7" w:rsidSect="00CF05D0">
      <w:footerReference w:type="default" r:id="rId10"/>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4E6" w:rsidRDefault="004B24E6" w:rsidP="001B597E">
      <w:r>
        <w:separator/>
      </w:r>
    </w:p>
  </w:endnote>
  <w:endnote w:type="continuationSeparator" w:id="0">
    <w:p w:rsidR="004B24E6" w:rsidRDefault="004B24E6" w:rsidP="001B5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27A" w:rsidRDefault="00FE227A">
    <w:pPr>
      <w:pStyle w:val="Zpat"/>
      <w:jc w:val="center"/>
    </w:pPr>
  </w:p>
  <w:p w:rsidR="00FE227A" w:rsidRDefault="00FE227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27A" w:rsidRDefault="0083645F">
    <w:pPr>
      <w:pStyle w:val="Zpat"/>
      <w:jc w:val="center"/>
    </w:pPr>
    <w:r>
      <w:fldChar w:fldCharType="begin"/>
    </w:r>
    <w:r>
      <w:instrText xml:space="preserve"> PAGE   \* MERGEFORMAT </w:instrText>
    </w:r>
    <w:r>
      <w:fldChar w:fldCharType="separate"/>
    </w:r>
    <w:r>
      <w:rPr>
        <w:noProof/>
      </w:rPr>
      <w:t>16</w:t>
    </w:r>
    <w:r>
      <w:rPr>
        <w:noProof/>
      </w:rPr>
      <w:fldChar w:fldCharType="end"/>
    </w:r>
  </w:p>
  <w:p w:rsidR="00FE227A" w:rsidRDefault="00FE227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4E6" w:rsidRDefault="004B24E6" w:rsidP="001B597E">
      <w:r>
        <w:separator/>
      </w:r>
    </w:p>
  </w:footnote>
  <w:footnote w:type="continuationSeparator" w:id="0">
    <w:p w:rsidR="004B24E6" w:rsidRDefault="004B24E6" w:rsidP="001B59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1527"/>
    <w:multiLevelType w:val="hybridMultilevel"/>
    <w:tmpl w:val="5BB0C4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731220"/>
    <w:multiLevelType w:val="hybridMultilevel"/>
    <w:tmpl w:val="F544EF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58813BA"/>
    <w:multiLevelType w:val="hybridMultilevel"/>
    <w:tmpl w:val="08E0F9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4CD69C1"/>
    <w:multiLevelType w:val="hybridMultilevel"/>
    <w:tmpl w:val="E370BB9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4F72906"/>
    <w:multiLevelType w:val="hybridMultilevel"/>
    <w:tmpl w:val="1128A0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C55224"/>
    <w:multiLevelType w:val="hybridMultilevel"/>
    <w:tmpl w:val="F042A1C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F8020D"/>
    <w:multiLevelType w:val="hybridMultilevel"/>
    <w:tmpl w:val="C4F8DC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4FB2071"/>
    <w:multiLevelType w:val="hybridMultilevel"/>
    <w:tmpl w:val="68F872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05465F"/>
    <w:multiLevelType w:val="hybridMultilevel"/>
    <w:tmpl w:val="86C47F38"/>
    <w:lvl w:ilvl="0" w:tplc="78140CD4">
      <w:numFmt w:val="bullet"/>
      <w:lvlText w:val="-"/>
      <w:lvlJc w:val="left"/>
      <w:pPr>
        <w:ind w:left="2136" w:hanging="360"/>
      </w:pPr>
      <w:rPr>
        <w:rFonts w:ascii="Calibri" w:eastAsia="Calibri" w:hAnsi="Calibri" w:cs="Calibri" w:hint="default"/>
      </w:rPr>
    </w:lvl>
    <w:lvl w:ilvl="1" w:tplc="04050003">
      <w:start w:val="1"/>
      <w:numFmt w:val="bullet"/>
      <w:lvlText w:val="o"/>
      <w:lvlJc w:val="left"/>
      <w:pPr>
        <w:ind w:left="2856" w:hanging="360"/>
      </w:pPr>
      <w:rPr>
        <w:rFonts w:ascii="Courier New" w:hAnsi="Courier New" w:cs="Courier New" w:hint="default"/>
      </w:rPr>
    </w:lvl>
    <w:lvl w:ilvl="2" w:tplc="04050005">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9" w15:restartNumberingAfterBreak="0">
    <w:nsid w:val="684C7191"/>
    <w:multiLevelType w:val="hybridMultilevel"/>
    <w:tmpl w:val="11FE9E3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B07395D"/>
    <w:multiLevelType w:val="hybridMultilevel"/>
    <w:tmpl w:val="A91897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2D05A11"/>
    <w:multiLevelType w:val="hybridMultilevel"/>
    <w:tmpl w:val="E94CC4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97B8D"/>
    <w:multiLevelType w:val="hybridMultilevel"/>
    <w:tmpl w:val="67A8FE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9250F5"/>
    <w:multiLevelType w:val="hybridMultilevel"/>
    <w:tmpl w:val="0C38028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2"/>
  </w:num>
  <w:num w:numId="3">
    <w:abstractNumId w:val="11"/>
  </w:num>
  <w:num w:numId="4">
    <w:abstractNumId w:val="4"/>
  </w:num>
  <w:num w:numId="5">
    <w:abstractNumId w:val="1"/>
  </w:num>
  <w:num w:numId="6">
    <w:abstractNumId w:val="13"/>
  </w:num>
  <w:num w:numId="7">
    <w:abstractNumId w:val="3"/>
  </w:num>
  <w:num w:numId="8">
    <w:abstractNumId w:val="0"/>
  </w:num>
  <w:num w:numId="9">
    <w:abstractNumId w:val="7"/>
  </w:num>
  <w:num w:numId="10">
    <w:abstractNumId w:val="6"/>
  </w:num>
  <w:num w:numId="11">
    <w:abstractNumId w:val="10"/>
  </w:num>
  <w:num w:numId="12">
    <w:abstractNumId w:val="8"/>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B7F04"/>
    <w:rsid w:val="000423DB"/>
    <w:rsid w:val="000467A6"/>
    <w:rsid w:val="00095411"/>
    <w:rsid w:val="000A28CB"/>
    <w:rsid w:val="000B11EB"/>
    <w:rsid w:val="000B2B74"/>
    <w:rsid w:val="00124A92"/>
    <w:rsid w:val="001626D3"/>
    <w:rsid w:val="0018396C"/>
    <w:rsid w:val="001B597E"/>
    <w:rsid w:val="001C6B7A"/>
    <w:rsid w:val="00214D1D"/>
    <w:rsid w:val="00255A5E"/>
    <w:rsid w:val="00265FE5"/>
    <w:rsid w:val="002E0E62"/>
    <w:rsid w:val="003424EC"/>
    <w:rsid w:val="00354EA7"/>
    <w:rsid w:val="00365850"/>
    <w:rsid w:val="00370655"/>
    <w:rsid w:val="00372CAD"/>
    <w:rsid w:val="00410C1B"/>
    <w:rsid w:val="00433BEC"/>
    <w:rsid w:val="0049683E"/>
    <w:rsid w:val="004A1F5E"/>
    <w:rsid w:val="004B24E6"/>
    <w:rsid w:val="004B5046"/>
    <w:rsid w:val="00562EE9"/>
    <w:rsid w:val="005C6C8E"/>
    <w:rsid w:val="00652250"/>
    <w:rsid w:val="006D7BB7"/>
    <w:rsid w:val="007418D6"/>
    <w:rsid w:val="007E6829"/>
    <w:rsid w:val="00815801"/>
    <w:rsid w:val="0083645F"/>
    <w:rsid w:val="0089784F"/>
    <w:rsid w:val="008C3D86"/>
    <w:rsid w:val="00924CF5"/>
    <w:rsid w:val="009520FC"/>
    <w:rsid w:val="009E3673"/>
    <w:rsid w:val="009F02E0"/>
    <w:rsid w:val="00A71B89"/>
    <w:rsid w:val="00AB5C0F"/>
    <w:rsid w:val="00B15A16"/>
    <w:rsid w:val="00BF0A9E"/>
    <w:rsid w:val="00C40840"/>
    <w:rsid w:val="00C467F6"/>
    <w:rsid w:val="00C527AD"/>
    <w:rsid w:val="00C90E28"/>
    <w:rsid w:val="00CD5E6F"/>
    <w:rsid w:val="00CF05D0"/>
    <w:rsid w:val="00CF082D"/>
    <w:rsid w:val="00D927AD"/>
    <w:rsid w:val="00DA2669"/>
    <w:rsid w:val="00DB7F04"/>
    <w:rsid w:val="00DC530D"/>
    <w:rsid w:val="00DE7C85"/>
    <w:rsid w:val="00E56A63"/>
    <w:rsid w:val="00EA1378"/>
    <w:rsid w:val="00F35A01"/>
    <w:rsid w:val="00FB5676"/>
    <w:rsid w:val="00FE227A"/>
    <w:rsid w:val="00FF17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B22A5"/>
  <w15:docId w15:val="{71A62202-7B1A-4791-AE61-94478BDFD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7F0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B7F04"/>
    <w:pPr>
      <w:keepNext/>
      <w:outlineLvl w:val="0"/>
    </w:pPr>
    <w:rPr>
      <w:u w:val="single"/>
    </w:rPr>
  </w:style>
  <w:style w:type="paragraph" w:styleId="Nadpis5">
    <w:name w:val="heading 5"/>
    <w:basedOn w:val="Normln"/>
    <w:next w:val="Normln"/>
    <w:link w:val="Nadpis5Char"/>
    <w:qFormat/>
    <w:rsid w:val="00DB7F04"/>
    <w:pPr>
      <w:keepNext/>
      <w:tabs>
        <w:tab w:val="left" w:pos="3926"/>
      </w:tabs>
      <w:autoSpaceDE w:val="0"/>
      <w:autoSpaceDN w:val="0"/>
      <w:adjustRightInd w:val="0"/>
      <w:jc w:val="center"/>
      <w:outlineLvl w:val="4"/>
    </w:pPr>
    <w:rPr>
      <w:rFonts w:ascii="Arial" w:hAnsi="Arial" w:cs="Arial"/>
      <w:b/>
      <w:bCs/>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B7F04"/>
    <w:rPr>
      <w:rFonts w:ascii="Times New Roman" w:eastAsia="Times New Roman" w:hAnsi="Times New Roman" w:cs="Times New Roman"/>
      <w:sz w:val="24"/>
      <w:szCs w:val="24"/>
      <w:u w:val="single"/>
      <w:lang w:eastAsia="cs-CZ"/>
    </w:rPr>
  </w:style>
  <w:style w:type="character" w:customStyle="1" w:styleId="Nadpis5Char">
    <w:name w:val="Nadpis 5 Char"/>
    <w:basedOn w:val="Standardnpsmoodstavce"/>
    <w:link w:val="Nadpis5"/>
    <w:rsid w:val="00DB7F04"/>
    <w:rPr>
      <w:rFonts w:ascii="Arial" w:eastAsia="Times New Roman" w:hAnsi="Arial" w:cs="Arial"/>
      <w:b/>
      <w:bCs/>
      <w:sz w:val="32"/>
      <w:szCs w:val="32"/>
      <w:lang w:eastAsia="cs-CZ"/>
    </w:rPr>
  </w:style>
  <w:style w:type="paragraph" w:styleId="Prosttext">
    <w:name w:val="Plain Text"/>
    <w:basedOn w:val="Normln"/>
    <w:link w:val="ProsttextChar"/>
    <w:rsid w:val="00DB7F04"/>
    <w:rPr>
      <w:rFonts w:ascii="Courier New" w:hAnsi="Courier New" w:cs="Courier New"/>
      <w:sz w:val="20"/>
      <w:szCs w:val="20"/>
    </w:rPr>
  </w:style>
  <w:style w:type="character" w:customStyle="1" w:styleId="ProsttextChar">
    <w:name w:val="Prostý text Char"/>
    <w:basedOn w:val="Standardnpsmoodstavce"/>
    <w:link w:val="Prosttext"/>
    <w:rsid w:val="00DB7F04"/>
    <w:rPr>
      <w:rFonts w:ascii="Courier New" w:eastAsia="Times New Roman" w:hAnsi="Courier New" w:cs="Courier New"/>
      <w:sz w:val="20"/>
      <w:szCs w:val="20"/>
      <w:lang w:eastAsia="cs-CZ"/>
    </w:rPr>
  </w:style>
  <w:style w:type="paragraph" w:styleId="Zkladntext2">
    <w:name w:val="Body Text 2"/>
    <w:basedOn w:val="Normln"/>
    <w:link w:val="Zkladntext2Char"/>
    <w:semiHidden/>
    <w:rsid w:val="00DB7F04"/>
    <w:rPr>
      <w:szCs w:val="20"/>
    </w:rPr>
  </w:style>
  <w:style w:type="character" w:customStyle="1" w:styleId="Zkladntext2Char">
    <w:name w:val="Základní text 2 Char"/>
    <w:basedOn w:val="Standardnpsmoodstavce"/>
    <w:link w:val="Zkladntext2"/>
    <w:semiHidden/>
    <w:rsid w:val="00DB7F04"/>
    <w:rPr>
      <w:rFonts w:ascii="Times New Roman" w:eastAsia="Times New Roman" w:hAnsi="Times New Roman" w:cs="Times New Roman"/>
      <w:sz w:val="24"/>
      <w:szCs w:val="20"/>
      <w:lang w:eastAsia="cs-CZ"/>
    </w:rPr>
  </w:style>
  <w:style w:type="character" w:customStyle="1" w:styleId="st">
    <w:name w:val="st"/>
    <w:basedOn w:val="Standardnpsmoodstavce"/>
    <w:rsid w:val="00DB7F04"/>
  </w:style>
  <w:style w:type="paragraph" w:styleId="Zhlav">
    <w:name w:val="header"/>
    <w:aliases w:val="1. Zeile,   1. Zeile,text záhlaví"/>
    <w:basedOn w:val="Normln"/>
    <w:link w:val="ZhlavChar"/>
    <w:unhideWhenUsed/>
    <w:rsid w:val="00DB7F04"/>
    <w:pPr>
      <w:tabs>
        <w:tab w:val="center" w:pos="4536"/>
        <w:tab w:val="right" w:pos="9072"/>
      </w:tabs>
    </w:pPr>
  </w:style>
  <w:style w:type="character" w:customStyle="1" w:styleId="ZhlavChar">
    <w:name w:val="Záhlaví Char"/>
    <w:aliases w:val="1. Zeile Char,   1. Zeile Char,text záhlaví Char"/>
    <w:basedOn w:val="Standardnpsmoodstavce"/>
    <w:link w:val="Zhlav"/>
    <w:rsid w:val="00DB7F04"/>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7F04"/>
    <w:pPr>
      <w:tabs>
        <w:tab w:val="center" w:pos="4536"/>
        <w:tab w:val="right" w:pos="9072"/>
      </w:tabs>
    </w:pPr>
  </w:style>
  <w:style w:type="character" w:customStyle="1" w:styleId="ZpatChar">
    <w:name w:val="Zápatí Char"/>
    <w:basedOn w:val="Standardnpsmoodstavce"/>
    <w:link w:val="Zpat"/>
    <w:uiPriority w:val="99"/>
    <w:rsid w:val="00DB7F04"/>
    <w:rPr>
      <w:rFonts w:ascii="Times New Roman" w:eastAsia="Times New Roman" w:hAnsi="Times New Roman" w:cs="Times New Roman"/>
      <w:sz w:val="24"/>
      <w:szCs w:val="24"/>
      <w:lang w:eastAsia="cs-CZ"/>
    </w:rPr>
  </w:style>
  <w:style w:type="paragraph" w:customStyle="1" w:styleId="l5">
    <w:name w:val="l5"/>
    <w:basedOn w:val="Normln"/>
    <w:rsid w:val="00DB7F04"/>
    <w:pPr>
      <w:spacing w:before="100" w:beforeAutospacing="1" w:after="100" w:afterAutospacing="1"/>
    </w:pPr>
  </w:style>
  <w:style w:type="paragraph" w:customStyle="1" w:styleId="l6">
    <w:name w:val="l6"/>
    <w:basedOn w:val="Normln"/>
    <w:rsid w:val="00DB7F04"/>
    <w:pPr>
      <w:spacing w:before="100" w:beforeAutospacing="1" w:after="100" w:afterAutospacing="1"/>
    </w:pPr>
  </w:style>
  <w:style w:type="character" w:styleId="Hypertextovodkaz">
    <w:name w:val="Hyperlink"/>
    <w:basedOn w:val="Standardnpsmoodstavce"/>
    <w:uiPriority w:val="99"/>
    <w:semiHidden/>
    <w:unhideWhenUsed/>
    <w:rsid w:val="00DB7F04"/>
    <w:rPr>
      <w:color w:val="0000FF"/>
      <w:u w:val="single"/>
    </w:rPr>
  </w:style>
  <w:style w:type="paragraph" w:styleId="Odstavecseseznamem">
    <w:name w:val="List Paragraph"/>
    <w:basedOn w:val="Normln"/>
    <w:uiPriority w:val="34"/>
    <w:qFormat/>
    <w:rsid w:val="00DB7F04"/>
    <w:pPr>
      <w:ind w:left="708"/>
    </w:pPr>
  </w:style>
  <w:style w:type="paragraph" w:styleId="Zkladntext">
    <w:name w:val="Body Text"/>
    <w:basedOn w:val="Normln"/>
    <w:link w:val="ZkladntextChar"/>
    <w:uiPriority w:val="99"/>
    <w:unhideWhenUsed/>
    <w:rsid w:val="00DB7F04"/>
    <w:pPr>
      <w:spacing w:after="120"/>
    </w:pPr>
  </w:style>
  <w:style w:type="character" w:customStyle="1" w:styleId="ZkladntextChar">
    <w:name w:val="Základní text Char"/>
    <w:basedOn w:val="Standardnpsmoodstavce"/>
    <w:link w:val="Zkladntext"/>
    <w:uiPriority w:val="99"/>
    <w:rsid w:val="00DB7F04"/>
    <w:rPr>
      <w:rFonts w:ascii="Times New Roman" w:eastAsia="Times New Roman" w:hAnsi="Times New Roman" w:cs="Times New Roman"/>
      <w:sz w:val="24"/>
      <w:szCs w:val="24"/>
      <w:lang w:eastAsia="cs-CZ"/>
    </w:rPr>
  </w:style>
  <w:style w:type="paragraph" w:customStyle="1" w:styleId="Import9">
    <w:name w:val="Import 9"/>
    <w:basedOn w:val="Normln"/>
    <w:rsid w:val="00DB7F04"/>
    <w:pPr>
      <w:widowControl w:val="0"/>
      <w:tabs>
        <w:tab w:val="left" w:pos="4752"/>
      </w:tabs>
      <w:ind w:firstLine="720"/>
    </w:pPr>
    <w:rPr>
      <w:rFonts w:ascii="Courier New" w:hAnsi="Courier New"/>
      <w:szCs w:val="20"/>
    </w:rPr>
  </w:style>
  <w:style w:type="paragraph" w:styleId="Zkladntextodsazen3">
    <w:name w:val="Body Text Indent 3"/>
    <w:basedOn w:val="Normln"/>
    <w:link w:val="Zkladntextodsazen3Char"/>
    <w:uiPriority w:val="99"/>
    <w:semiHidden/>
    <w:unhideWhenUsed/>
    <w:rsid w:val="00DB7F04"/>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DB7F04"/>
    <w:rPr>
      <w:rFonts w:ascii="Times New Roman" w:eastAsia="Times New Roman" w:hAnsi="Times New Roman" w:cs="Times New Roman"/>
      <w:sz w:val="16"/>
      <w:szCs w:val="16"/>
      <w:lang w:eastAsia="cs-CZ"/>
    </w:rPr>
  </w:style>
  <w:style w:type="paragraph" w:customStyle="1" w:styleId="499textodrazeny">
    <w:name w:val="499_text_odrazeny"/>
    <w:basedOn w:val="Normln"/>
    <w:qFormat/>
    <w:rsid w:val="00DB7F04"/>
    <w:pPr>
      <w:spacing w:before="60"/>
      <w:ind w:left="709"/>
    </w:pPr>
    <w:rPr>
      <w:rFonts w:ascii="Arial" w:eastAsia="Calibri" w:hAnsi="Arial"/>
      <w:color w:val="000000"/>
      <w:sz w:val="18"/>
      <w:szCs w:val="18"/>
      <w:lang w:eastAsia="en-US"/>
    </w:rPr>
  </w:style>
  <w:style w:type="paragraph" w:customStyle="1" w:styleId="Normln1">
    <w:name w:val="Normální1"/>
    <w:basedOn w:val="Normln"/>
    <w:rsid w:val="00DB7F04"/>
    <w:pPr>
      <w:widowControl w:val="0"/>
      <w:suppressAutoHyphens/>
    </w:pPr>
    <w:rPr>
      <w:rFonts w:ascii="Arial" w:hAnsi="Arial"/>
      <w:sz w:val="22"/>
      <w:szCs w:val="20"/>
      <w:lang w:eastAsia="ar-SA"/>
    </w:rPr>
  </w:style>
  <w:style w:type="paragraph" w:customStyle="1" w:styleId="Import6">
    <w:name w:val="Import 6"/>
    <w:basedOn w:val="Normln"/>
    <w:rsid w:val="00DB7F0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831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06-499"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zakonyprolidi.cz/cs/2006-499"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790</TotalTime>
  <Pages>20</Pages>
  <Words>7582</Words>
  <Characters>44737</Characters>
  <Application>Microsoft Office Word</Application>
  <DocSecurity>0</DocSecurity>
  <Lines>372</Lines>
  <Paragraphs>104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Černý</dc:creator>
  <cp:lastModifiedBy>Vlček Jiří</cp:lastModifiedBy>
  <cp:revision>15</cp:revision>
  <cp:lastPrinted>2022-05-10T05:52:00Z</cp:lastPrinted>
  <dcterms:created xsi:type="dcterms:W3CDTF">2022-04-14T08:11:00Z</dcterms:created>
  <dcterms:modified xsi:type="dcterms:W3CDTF">2022-06-16T09:56:00Z</dcterms:modified>
</cp:coreProperties>
</file>